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823D6" w14:textId="55B1C837" w:rsidR="00353A22" w:rsidRPr="00623779" w:rsidRDefault="007B1540" w:rsidP="00353A22">
      <w:pPr>
        <w:tabs>
          <w:tab w:val="left" w:pos="0"/>
        </w:tabs>
        <w:spacing w:after="0"/>
        <w:jc w:val="both"/>
        <w:rPr>
          <w:bCs/>
          <w:i/>
          <w:iCs/>
          <w:color w:val="404040"/>
        </w:rPr>
      </w:pPr>
      <w:r w:rsidRPr="00623779">
        <w:rPr>
          <w:bCs/>
          <w:i/>
          <w:iCs/>
          <w:color w:val="404040"/>
        </w:rPr>
        <w:t>Załącznik Nr 4</w:t>
      </w:r>
      <w:r w:rsidR="00353A22" w:rsidRPr="00623779">
        <w:rPr>
          <w:bCs/>
          <w:i/>
          <w:iCs/>
          <w:color w:val="404040"/>
        </w:rPr>
        <w:t xml:space="preserve"> do </w:t>
      </w:r>
      <w:r w:rsidR="00353A22" w:rsidRPr="00623779">
        <w:rPr>
          <w:b/>
          <w:bCs/>
          <w:i/>
          <w:iCs/>
          <w:color w:val="404040"/>
        </w:rPr>
        <w:t>umowy o dofinasowanie</w:t>
      </w:r>
      <w:r w:rsidR="00353A22" w:rsidRPr="00623779">
        <w:rPr>
          <w:bCs/>
          <w:i/>
          <w:iCs/>
          <w:color w:val="404040"/>
        </w:rPr>
        <w:t xml:space="preserve"> dla Projektu realizowanego w ramach </w:t>
      </w:r>
      <w:r w:rsidR="00BE0CBA">
        <w:rPr>
          <w:bCs/>
          <w:i/>
          <w:iCs/>
          <w:color w:val="404040"/>
        </w:rPr>
        <w:t>FEM</w:t>
      </w:r>
      <w:r w:rsidR="00353A22" w:rsidRPr="00623779">
        <w:rPr>
          <w:bCs/>
          <w:i/>
          <w:iCs/>
          <w:color w:val="404040"/>
        </w:rPr>
        <w:t xml:space="preserve"> na lata 20</w:t>
      </w:r>
      <w:r w:rsidR="00BE0CBA">
        <w:rPr>
          <w:bCs/>
          <w:i/>
          <w:iCs/>
          <w:color w:val="404040"/>
        </w:rPr>
        <w:t>21-2027</w:t>
      </w:r>
      <w:r w:rsidR="00353A22" w:rsidRPr="00623779">
        <w:rPr>
          <w:bCs/>
          <w:i/>
          <w:iCs/>
          <w:color w:val="404040"/>
        </w:rPr>
        <w:t>.</w:t>
      </w:r>
    </w:p>
    <w:p w14:paraId="2E847A30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14:paraId="2B504141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14:paraId="40E42ED5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14:paraId="0CE58184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5BA65A27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17DD62A9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231EB4BA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6C081A69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0DEA1BFE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69409DD6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6EF40E47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32"/>
          <w:szCs w:val="24"/>
        </w:rPr>
      </w:pPr>
    </w:p>
    <w:p w14:paraId="23D4BD72" w14:textId="77777777" w:rsidR="00BA3D86" w:rsidRPr="0013256C" w:rsidRDefault="00703674" w:rsidP="0013256C">
      <w:pPr>
        <w:pStyle w:val="Nagwek1"/>
        <w:rPr>
          <w:rFonts w:ascii="Calibri Light" w:hAnsi="Calibri Light" w:cs="Calibri Light"/>
          <w:sz w:val="56"/>
          <w:szCs w:val="56"/>
        </w:rPr>
      </w:pPr>
      <w:r w:rsidRPr="0013256C">
        <w:rPr>
          <w:rFonts w:ascii="Calibri Light" w:hAnsi="Calibri Light" w:cs="Calibri Light"/>
          <w:color w:val="auto"/>
          <w:sz w:val="56"/>
          <w:szCs w:val="56"/>
        </w:rPr>
        <w:t>Warunki specyficzne realizacji projektu</w:t>
      </w:r>
    </w:p>
    <w:p w14:paraId="33747770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1616BFEF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01CDE8CD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5368C40F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75364725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3E54432A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41A16B50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689EB9B9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2C47C9FF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591D02AB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48FC3B74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0F81A91C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7C415416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7143C3AE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4FB6D56F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3426DA78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5197EA96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4C0F50C9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029B1620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12AC7AB5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7DEC2441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6737D2CA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639E6EEA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5011F78D" w14:textId="77777777" w:rsidR="00BA3D86" w:rsidRPr="00623779" w:rsidRDefault="00BA3D86" w:rsidP="00BA3D86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5C52AF51" w14:textId="4AA754FC" w:rsidR="00BA3D86" w:rsidRPr="00623779" w:rsidRDefault="00BA3D86" w:rsidP="00BA3D86">
      <w:pPr>
        <w:pStyle w:val="Podtytu"/>
        <w:jc w:val="center"/>
      </w:pPr>
      <w:r w:rsidRPr="00623779">
        <w:t>Wersja</w:t>
      </w:r>
      <w:r w:rsidR="0054437D">
        <w:t xml:space="preserve"> </w:t>
      </w:r>
      <w:r w:rsidR="00CF648A">
        <w:t xml:space="preserve">z dn. </w:t>
      </w:r>
    </w:p>
    <w:p w14:paraId="0B288938" w14:textId="77777777" w:rsidR="00C5101A" w:rsidRPr="00623779" w:rsidRDefault="00C5101A" w:rsidP="00C5101A"/>
    <w:p w14:paraId="2D24D268" w14:textId="77777777" w:rsidR="00C5101A" w:rsidRPr="00623779" w:rsidRDefault="00C5101A" w:rsidP="00C5101A"/>
    <w:p w14:paraId="78A8A7EF" w14:textId="77777777" w:rsidR="00C5101A" w:rsidRPr="00623779" w:rsidRDefault="00C5101A" w:rsidP="00C5101A"/>
    <w:p w14:paraId="46E6EA45" w14:textId="68278856" w:rsidR="00623779" w:rsidRDefault="00623779" w:rsidP="00623779">
      <w:pPr>
        <w:spacing w:after="0" w:line="276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</w:t>
      </w:r>
    </w:p>
    <w:p w14:paraId="4FA64081" w14:textId="77777777" w:rsidR="00623779" w:rsidRPr="00623779" w:rsidRDefault="00623779" w:rsidP="00623779">
      <w:pPr>
        <w:spacing w:after="0"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2601F5F" w14:textId="7C0698FE" w:rsidR="00623779" w:rsidRPr="002C2371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>Beneficjent jest zobowiązany do udostępniania użytkown</w:t>
      </w:r>
      <w:r w:rsidR="00DB54EB" w:rsidRPr="002C2371">
        <w:rPr>
          <w:rFonts w:ascii="Arial" w:eastAsia="Times New Roman" w:hAnsi="Arial" w:cs="Arial"/>
          <w:sz w:val="20"/>
          <w:szCs w:val="24"/>
          <w:lang w:eastAsia="pl-PL"/>
        </w:rPr>
        <w:t>ikom infrastruktury powstałej w 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ramach projektu na przejrzystych i niedyskryminacyjnych zasadach. </w:t>
      </w:r>
    </w:p>
    <w:p w14:paraId="3CA02966" w14:textId="4CC09302" w:rsidR="00623779" w:rsidRPr="002C2371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Beneficjent zobowiązuje się, że cena pobierana za prowadzenie i użytkowanie infrastruktury będzie odpowiadać cenie rynkowej. Przedsiębiorcy, który </w:t>
      </w:r>
      <w:r w:rsidR="005E29A7" w:rsidRPr="002C2371">
        <w:rPr>
          <w:rFonts w:ascii="Arial" w:eastAsia="Times New Roman" w:hAnsi="Arial" w:cs="Arial"/>
          <w:sz w:val="20"/>
          <w:szCs w:val="24"/>
          <w:lang w:eastAsia="pl-PL"/>
        </w:rPr>
        <w:t>finansuje co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najmniej 10% kosztów </w:t>
      </w:r>
      <w:r w:rsidR="00A62DCA" w:rsidRPr="0021162B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kwalifikowanych </w:t>
      </w:r>
      <w:r w:rsidRPr="0021162B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 części 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gospodarczej, Beneficjent może przyznać preferencyjny dostęp do tej infrastruktury na bardziej korzystnych warunkach. W celu uniknięcia nadmiernej rekompensaty, Beneficjent zobowiązany jest zapewnić dostęp na bardziej korzystnych warunkach proporcjonalny do wkładu przedsiębiorcy w kosztach inwestycji i te warunki zobowiązany </w:t>
      </w:r>
      <w:r w:rsidR="00EF0B27" w:rsidRPr="002C2371">
        <w:rPr>
          <w:rFonts w:ascii="Arial" w:eastAsia="Times New Roman" w:hAnsi="Arial" w:cs="Arial"/>
          <w:sz w:val="20"/>
          <w:szCs w:val="24"/>
          <w:lang w:eastAsia="pl-PL"/>
        </w:rPr>
        <w:t>jest podać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do wiadomości publicznej. </w:t>
      </w:r>
    </w:p>
    <w:p w14:paraId="0DCF8385" w14:textId="77777777" w:rsidR="00623779" w:rsidRPr="002C2371" w:rsidRDefault="00623779" w:rsidP="00623779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>Beneficjent jest zobowiązany do:</w:t>
      </w:r>
    </w:p>
    <w:p w14:paraId="17C70774" w14:textId="297AD650" w:rsidR="00623779" w:rsidRPr="002C2371" w:rsidRDefault="00370E45" w:rsidP="00623779">
      <w:pPr>
        <w:spacing w:after="0" w:line="276" w:lineRule="auto"/>
        <w:ind w:left="708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- </w:t>
      </w:r>
      <w:r w:rsidR="00623779"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>monitorowania wykorzystania infrastruktury badawczej na cele gospodarcze i niegospodarcze uwzględ</w:t>
      </w:r>
      <w:r w:rsidR="000E427D"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niając regulacje zawarte </w:t>
      </w:r>
      <w:r w:rsidR="00EF0B27"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w </w:t>
      </w:r>
      <w:r w:rsidR="00EF0B27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§ 1 ust</w:t>
      </w:r>
      <w:r w:rsidR="00DB54EB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. </w:t>
      </w:r>
      <w:r w:rsidR="00362C10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4-</w:t>
      </w:r>
      <w:r w:rsidR="00326AD2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13</w:t>
      </w:r>
      <w:r w:rsidR="000E427D"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niniejszego dokumentu</w:t>
      </w:r>
      <w:r w:rsidR="00623779" w:rsidRPr="002C2371">
        <w:rPr>
          <w:rFonts w:ascii="Arial" w:eastAsia="Times New Roman" w:hAnsi="Arial" w:cs="Arial"/>
          <w:bCs/>
          <w:sz w:val="20"/>
          <w:szCs w:val="24"/>
          <w:lang w:eastAsia="pl-PL"/>
        </w:rPr>
        <w:t>.</w:t>
      </w:r>
      <w:r w:rsidR="00623779"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Obowiązkiem monitorowania nie są objęte </w:t>
      </w:r>
      <w:r w:rsidR="00EF0B27" w:rsidRPr="002C2371">
        <w:rPr>
          <w:rFonts w:ascii="Arial" w:eastAsia="Times New Roman" w:hAnsi="Arial" w:cs="Arial"/>
          <w:sz w:val="20"/>
          <w:szCs w:val="24"/>
          <w:lang w:eastAsia="pl-PL"/>
        </w:rPr>
        <w:t>projekty, w których</w:t>
      </w:r>
      <w:r w:rsidR="00623779"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przewidziano wyłącznie gospodarcze wykorzystanie infrastruktury. </w:t>
      </w:r>
    </w:p>
    <w:p w14:paraId="4975AF9A" w14:textId="59642B7D" w:rsidR="00623779" w:rsidRDefault="00370E45" w:rsidP="00623779">
      <w:pPr>
        <w:spacing w:after="0" w:line="276" w:lineRule="auto"/>
        <w:ind w:left="708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- </w:t>
      </w:r>
      <w:r w:rsidR="000043CF" w:rsidRPr="000043CF">
        <w:rPr>
          <w:rFonts w:ascii="Arial" w:eastAsia="Times New Roman" w:hAnsi="Arial" w:cs="Arial"/>
          <w:sz w:val="20"/>
          <w:szCs w:val="24"/>
          <w:lang w:eastAsia="pl-PL"/>
        </w:rPr>
        <w:t xml:space="preserve">monitorowania źródeł pokrycia kosztów utrzymania infrastruktury badawczej wykorzystywanej do prowadzenia działalności gospodarczej w okresie realizacji i w okresie jej amortyzacji, przy uwzględnieniu zgodności z warunkiem określonym w art. 26 ust. 2 rozporządzenia Komisji (UE) nr 651/2014, </w:t>
      </w:r>
      <w:r w:rsidR="005E29A7" w:rsidRPr="000043CF">
        <w:rPr>
          <w:rFonts w:ascii="Arial" w:eastAsia="Times New Roman" w:hAnsi="Arial" w:cs="Arial"/>
          <w:sz w:val="20"/>
          <w:szCs w:val="24"/>
          <w:lang w:eastAsia="pl-PL"/>
        </w:rPr>
        <w:t>zgodnie, z którym</w:t>
      </w:r>
      <w:r w:rsidR="000043CF" w:rsidRPr="000043CF">
        <w:rPr>
          <w:rFonts w:ascii="Arial" w:eastAsia="Times New Roman" w:hAnsi="Arial" w:cs="Arial"/>
          <w:sz w:val="20"/>
          <w:szCs w:val="24"/>
          <w:lang w:eastAsia="pl-PL"/>
        </w:rPr>
        <w:t xml:space="preserve"> w przypadku, gdy infrastrukturę badawczą wykorzystuje się do prowadzenia zarówno działalności gospodarczej, jak i niegospo</w:t>
      </w:r>
      <w:r w:rsidR="000043CF">
        <w:rPr>
          <w:rFonts w:ascii="Arial" w:eastAsia="Times New Roman" w:hAnsi="Arial" w:cs="Arial"/>
          <w:sz w:val="20"/>
          <w:szCs w:val="24"/>
          <w:lang w:eastAsia="pl-PL"/>
        </w:rPr>
        <w:t>darczej: finansowanie, koszty i </w:t>
      </w:r>
      <w:r w:rsidR="000043CF" w:rsidRPr="000043CF">
        <w:rPr>
          <w:rFonts w:ascii="Arial" w:eastAsia="Times New Roman" w:hAnsi="Arial" w:cs="Arial"/>
          <w:sz w:val="20"/>
          <w:szCs w:val="24"/>
          <w:lang w:eastAsia="pl-PL"/>
        </w:rPr>
        <w:t>dochody z każdego rodzaju działalności rozlicza się osobno</w:t>
      </w:r>
      <w:r w:rsidR="000043CF">
        <w:rPr>
          <w:rFonts w:ascii="Arial" w:eastAsia="Times New Roman" w:hAnsi="Arial" w:cs="Arial"/>
          <w:sz w:val="20"/>
          <w:szCs w:val="24"/>
          <w:lang w:eastAsia="pl-PL"/>
        </w:rPr>
        <w:t xml:space="preserve"> -</w:t>
      </w:r>
      <w:r w:rsidR="00623779" w:rsidRPr="0021162B">
        <w:rPr>
          <w:rFonts w:ascii="Arial" w:hAnsi="Arial" w:cs="Arial"/>
          <w:bCs/>
          <w:sz w:val="20"/>
        </w:rPr>
        <w:t xml:space="preserve"> </w:t>
      </w:r>
      <w:r w:rsidR="00623779" w:rsidRPr="0021162B">
        <w:rPr>
          <w:rFonts w:ascii="Arial" w:eastAsia="Times New Roman" w:hAnsi="Arial" w:cs="Arial"/>
          <w:bCs/>
          <w:sz w:val="20"/>
          <w:szCs w:val="24"/>
          <w:lang w:eastAsia="pl-PL"/>
        </w:rPr>
        <w:t>uwzględ</w:t>
      </w:r>
      <w:r w:rsidR="000E427D" w:rsidRPr="0021162B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niając regulacje zawarte </w:t>
      </w:r>
      <w:r w:rsidR="00EF0B27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w § 1 ust</w:t>
      </w:r>
      <w:r w:rsidR="00DB54EB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. </w:t>
      </w:r>
      <w:r w:rsidR="00326AD2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14</w:t>
      </w:r>
      <w:r w:rsidR="00DB54EB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-</w:t>
      </w:r>
      <w:r w:rsidR="00326AD2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17 </w:t>
      </w:r>
      <w:r w:rsidR="000E427D"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>niniejszego</w:t>
      </w:r>
      <w:r w:rsidR="000E427D" w:rsidRPr="0021162B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dokumentu</w:t>
      </w:r>
      <w:r>
        <w:rPr>
          <w:rFonts w:ascii="Arial" w:eastAsia="Times New Roman" w:hAnsi="Arial" w:cs="Arial"/>
          <w:bCs/>
          <w:sz w:val="20"/>
          <w:szCs w:val="24"/>
          <w:lang w:eastAsia="pl-PL"/>
        </w:rPr>
        <w:t>,</w:t>
      </w:r>
      <w:r w:rsidR="005A228B">
        <w:rPr>
          <w:rStyle w:val="Odwoanieprzypisudolnego"/>
          <w:rFonts w:ascii="Arial" w:eastAsia="Times New Roman" w:hAnsi="Arial" w:cs="Arial"/>
          <w:bCs/>
          <w:sz w:val="20"/>
          <w:szCs w:val="24"/>
          <w:lang w:eastAsia="pl-PL"/>
        </w:rPr>
        <w:footnoteReference w:id="1"/>
      </w:r>
    </w:p>
    <w:p w14:paraId="6BDB7636" w14:textId="28F1D148" w:rsidR="00370E45" w:rsidRPr="00666021" w:rsidRDefault="00370E45" w:rsidP="00623779">
      <w:pPr>
        <w:spacing w:after="0" w:line="276" w:lineRule="auto"/>
        <w:ind w:left="708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- przedstawiania informacji odnośnie </w:t>
      </w:r>
      <w:r w:rsidR="00ED24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terminów i wysokości spłaty rekompensaty, o której mowa </w:t>
      </w:r>
      <w:r w:rsidR="00ED2410" w:rsidRPr="00ED2410">
        <w:rPr>
          <w:rFonts w:ascii="Arial" w:eastAsia="Times New Roman" w:hAnsi="Arial" w:cs="Arial"/>
          <w:bCs/>
          <w:sz w:val="20"/>
          <w:szCs w:val="24"/>
          <w:lang w:eastAsia="pl-PL"/>
        </w:rPr>
        <w:t>§ 28 Regulaminu konkursu</w:t>
      </w:r>
      <w:r w:rsidR="00ED24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, w </w:t>
      </w:r>
      <w:r w:rsidR="00EF0B27">
        <w:rPr>
          <w:rFonts w:ascii="Arial" w:eastAsia="Times New Roman" w:hAnsi="Arial" w:cs="Arial"/>
          <w:bCs/>
          <w:sz w:val="20"/>
          <w:szCs w:val="24"/>
          <w:lang w:eastAsia="pl-PL"/>
        </w:rPr>
        <w:t>przypadku wniesienia</w:t>
      </w:r>
      <w:r w:rsidR="00ED24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wkładu niepieniężnego w postaci nieruchomości uwzględniając </w:t>
      </w:r>
      <w:r w:rsidR="00ED2410" w:rsidRPr="0066602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regulacje zawarte </w:t>
      </w:r>
      <w:r w:rsidR="00EF0B27" w:rsidRPr="00666021">
        <w:rPr>
          <w:rFonts w:ascii="Arial" w:eastAsia="Times New Roman" w:hAnsi="Arial" w:cs="Arial"/>
          <w:bCs/>
          <w:sz w:val="20"/>
          <w:szCs w:val="24"/>
          <w:lang w:eastAsia="pl-PL"/>
        </w:rPr>
        <w:t>w § 1 ust</w:t>
      </w:r>
      <w:r w:rsidR="002C1EDE" w:rsidRPr="0066602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. </w:t>
      </w:r>
      <w:r w:rsidR="00326AD2">
        <w:rPr>
          <w:rFonts w:ascii="Arial" w:eastAsia="Times New Roman" w:hAnsi="Arial" w:cs="Arial"/>
          <w:bCs/>
          <w:sz w:val="20"/>
          <w:szCs w:val="24"/>
          <w:lang w:eastAsia="pl-PL"/>
        </w:rPr>
        <w:t>18-24</w:t>
      </w:r>
      <w:r w:rsidR="00ED2410" w:rsidRPr="00666021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niniejszego dokumentu.</w:t>
      </w:r>
    </w:p>
    <w:p w14:paraId="6DA9090F" w14:textId="77777777" w:rsidR="00623779" w:rsidRPr="002C2371" w:rsidRDefault="00623779" w:rsidP="00623779">
      <w:pPr>
        <w:spacing w:after="200" w:line="276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89EE32C" w14:textId="77777777" w:rsidR="00623779" w:rsidRPr="002C2371" w:rsidRDefault="00623779" w:rsidP="00623779">
      <w:pPr>
        <w:spacing w:before="240" w:after="0" w:line="276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4392E8" w14:textId="77777777" w:rsidR="00623779" w:rsidRPr="002C2371" w:rsidRDefault="00623779" w:rsidP="00623779">
      <w:pPr>
        <w:spacing w:after="200" w:line="276" w:lineRule="auto"/>
        <w:ind w:left="1080"/>
        <w:contextualSpacing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b/>
          <w:sz w:val="20"/>
          <w:szCs w:val="24"/>
          <w:lang w:eastAsia="pl-PL"/>
        </w:rPr>
        <w:t>Mechanizm monitorowania i wycofania dla działalności gospodarczej prowadzonej na infrastrukturze badawczej otrzymującej finansowanie publiczne</w:t>
      </w:r>
    </w:p>
    <w:p w14:paraId="6167C125" w14:textId="77777777" w:rsidR="00623779" w:rsidRPr="002C2371" w:rsidRDefault="00623779" w:rsidP="00623779">
      <w:pPr>
        <w:spacing w:after="0" w:line="276" w:lineRule="auto"/>
        <w:ind w:left="708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6993BD" w14:textId="77777777" w:rsidR="00623779" w:rsidRPr="002C2371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>Beneficjent wykorzystujący infrastrukturę badawczą powstałą w ramach projektu do prowadzenia zarówno działalności gospodarczej, jak i niegospodarczej, zobowiązuje się do rozdzielenia kosztów, finansowania, i przychodów/dochodów z każdego rodzaju działalności, konsekwentnie stosując obiektywnie uzasadnione zasady rachunku kosztów.</w:t>
      </w:r>
    </w:p>
    <w:p w14:paraId="415597B2" w14:textId="0480DD95" w:rsidR="00623779" w:rsidRPr="001D39AA" w:rsidRDefault="00623779" w:rsidP="00F01CFC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01C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Zgodnie z § 12 ust. 6 Rozporządzenia </w:t>
      </w:r>
      <w:r w:rsidR="00F01CFC" w:rsidRPr="00F01C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Ministra Funduszy </w:t>
      </w:r>
      <w:r w:rsidR="00F01CFC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 w:rsidR="00F01CFC" w:rsidRPr="00F01C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Polityki Regionalnej</w:t>
      </w:r>
      <w:r w:rsidR="00F01C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F01CFC" w:rsidRPr="00F01CFC">
        <w:rPr>
          <w:rFonts w:ascii="Arial" w:eastAsia="Times New Roman" w:hAnsi="Arial" w:cs="Arial"/>
          <w:bCs/>
          <w:sz w:val="20"/>
          <w:szCs w:val="20"/>
          <w:lang w:eastAsia="pl-PL"/>
        </w:rPr>
        <w:t>z dnia 29 listopada 2022 r. w sprawie udzielania pomocy inwestycyjnej na infrastrukturę badawczą w ramach regionalnych programów na lata 2021-2027</w:t>
      </w:r>
      <w:r w:rsidR="00F01CFC" w:rsidRPr="00F01CFC" w:rsidDel="00F01C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1D39AA">
        <w:rPr>
          <w:rFonts w:ascii="Arial" w:eastAsia="Times New Roman" w:hAnsi="Arial" w:cs="Arial"/>
          <w:sz w:val="20"/>
          <w:szCs w:val="20"/>
          <w:lang w:eastAsia="pl-PL"/>
        </w:rPr>
        <w:t>jest zobowiązana do wprowadzenia mechanizmu monitorowania i wycofania w odniesieniu do działalności prowadzonej na infrastrukturze badawczej otrzymującej finansowanie publiczne. W związku z powyższym, Beneficjent</w:t>
      </w:r>
      <w:r w:rsidRPr="00F01CFC">
        <w:rPr>
          <w:rFonts w:ascii="Arial" w:eastAsia="Times New Roman" w:hAnsi="Arial" w:cs="Arial"/>
          <w:sz w:val="20"/>
          <w:szCs w:val="24"/>
          <w:lang w:eastAsia="pl-PL"/>
        </w:rPr>
        <w:t xml:space="preserve"> jest zobowiązany do monitorowania działalności prowadzonej na infrastrukturze badawczej przez cały okres jej amortyzacji (zgodnie z obowiązującą polityką rachunkowości w </w:t>
      </w:r>
      <w:r w:rsidRPr="00F01CFC">
        <w:rPr>
          <w:rFonts w:ascii="Arial" w:eastAsia="Times New Roman" w:hAnsi="Arial" w:cs="Arial"/>
          <w:sz w:val="20"/>
          <w:szCs w:val="24"/>
          <w:lang w:eastAsia="pl-PL"/>
        </w:rPr>
        <w:lastRenderedPageBreak/>
        <w:t>danej jednostce), niezależnie od realizacji zobowiązań wynikających z</w:t>
      </w:r>
      <w:r w:rsidR="00BB4DE0" w:rsidRPr="00F01CFC">
        <w:rPr>
          <w:rFonts w:ascii="Arial" w:eastAsia="Times New Roman" w:hAnsi="Arial" w:cs="Arial"/>
          <w:sz w:val="20"/>
          <w:szCs w:val="24"/>
          <w:lang w:eastAsia="pl-PL"/>
        </w:rPr>
        <w:t> </w:t>
      </w:r>
      <w:r w:rsidR="00732998" w:rsidRPr="00F27DA6">
        <w:rPr>
          <w:rFonts w:ascii="Arial" w:eastAsia="Times New Roman" w:hAnsi="Arial" w:cs="Arial"/>
          <w:bCs/>
          <w:sz w:val="20"/>
          <w:szCs w:val="24"/>
          <w:lang w:eastAsia="pl-PL"/>
        </w:rPr>
        <w:t>Załącznika nr 10 do</w:t>
      </w:r>
      <w:r w:rsidRPr="00F27DA6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</w:t>
      </w:r>
      <w:r w:rsidR="00732998" w:rsidRPr="00F27DA6">
        <w:rPr>
          <w:rFonts w:ascii="Arial" w:eastAsia="Times New Roman" w:hAnsi="Arial" w:cs="Arial"/>
          <w:bCs/>
          <w:sz w:val="20"/>
          <w:szCs w:val="24"/>
          <w:lang w:eastAsia="pl-PL"/>
        </w:rPr>
        <w:t>U</w:t>
      </w:r>
      <w:r w:rsidRPr="00F27DA6">
        <w:rPr>
          <w:rFonts w:ascii="Arial" w:eastAsia="Times New Roman" w:hAnsi="Arial" w:cs="Arial"/>
          <w:bCs/>
          <w:sz w:val="20"/>
          <w:szCs w:val="24"/>
          <w:lang w:eastAsia="pl-PL"/>
        </w:rPr>
        <w:t>mowy o dofinansowanie.</w:t>
      </w:r>
      <w:r w:rsidRPr="00F01CFC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 sytuacji, gdy poszczególne składniki infrastruktury amortyzują się w różnych okresach, każdy ze składników powinien podlegać mechanizmowi monitorowania we właściwym dla niego okresie amortyzacji z zastrzeżeniem, iż dopuszczalne jest </w:t>
      </w:r>
      <w:r w:rsidRPr="001D39AA">
        <w:rPr>
          <w:rFonts w:ascii="Arial" w:eastAsia="Times New Roman" w:hAnsi="Arial" w:cs="Arial"/>
          <w:sz w:val="20"/>
          <w:szCs w:val="24"/>
          <w:lang w:eastAsia="pl-PL"/>
        </w:rPr>
        <w:t xml:space="preserve">przyjęcie jednolitego okresu monitorowania równego okresowi amortyzacji tego składnika, który amortyzuje się najdłużej. </w:t>
      </w:r>
    </w:p>
    <w:p w14:paraId="701E85CF" w14:textId="1BDE474C" w:rsidR="00F001E0" w:rsidRDefault="00F001E0" w:rsidP="00F001E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Analogiczny warunek jak opisano w pkt 5 dotyczy projektów, w których przewidziano </w:t>
      </w:r>
      <w:r w:rsidRPr="00F001E0">
        <w:rPr>
          <w:rFonts w:ascii="Arial" w:eastAsia="Times New Roman" w:hAnsi="Arial" w:cs="Arial"/>
          <w:sz w:val="20"/>
          <w:szCs w:val="24"/>
          <w:lang w:eastAsia="pl-PL"/>
        </w:rPr>
        <w:t>wykorzystanie infrastruktury do działalności gospodarczej o charakterze pomocniczym (w rozumieniu komunikatu Komisji Europejskiej – Zasady ramowe pomocy państwa na działalność badawczą, rozwojową i innowacyjną (2022/C 414/01)), tj. działalności gospodarczej, która jest bezpośrednio związana z funkcjonowaniem danej infrastruktury badawczej i konieczna do jej funkcjonowania lub nieodłącznie związana z jej główną działalnością niegospodarczą oraz ma ograniczony zakres</w:t>
      </w:r>
    </w:p>
    <w:p w14:paraId="0BA95FEF" w14:textId="37DA9AF7" w:rsidR="00623779" w:rsidRPr="002C2371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Beneficjent zobowiązuje się, iż metodyka ustalająca podział wykorzystania infrastruktury badawczej na cele działalności gospodarczej i niegospodarczej </w:t>
      </w:r>
      <w:r w:rsidR="00F001E0">
        <w:rPr>
          <w:rFonts w:ascii="Arial" w:eastAsia="Times New Roman" w:hAnsi="Arial" w:cs="Arial"/>
          <w:sz w:val="20"/>
          <w:szCs w:val="24"/>
          <w:lang w:eastAsia="pl-PL"/>
        </w:rPr>
        <w:t xml:space="preserve">wynosi ……%......%.................... (parametru:……………..) 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>(</w:t>
      </w:r>
      <w:r w:rsidR="00F001E0">
        <w:rPr>
          <w:rFonts w:ascii="Arial" w:eastAsia="Times New Roman" w:hAnsi="Arial" w:cs="Arial"/>
          <w:sz w:val="20"/>
          <w:szCs w:val="24"/>
          <w:lang w:eastAsia="pl-PL"/>
        </w:rPr>
        <w:t xml:space="preserve">co przekłada się na </w:t>
      </w:r>
      <w:r w:rsidR="00CF648A" w:rsidRPr="00CF648A">
        <w:rPr>
          <w:rFonts w:ascii="Arial" w:hAnsi="Arial" w:cs="Arial"/>
          <w:color w:val="0D0D0D"/>
          <w:sz w:val="20"/>
          <w:szCs w:val="20"/>
        </w:rPr>
        <w:t>podział wynoszący odpowiednio ….% i ….% kosztów kwalifikowanych/kosztów brutto</w:t>
      </w:r>
      <w:r w:rsidR="00CF648A" w:rsidRPr="00CF648A">
        <w:rPr>
          <w:rFonts w:ascii="Arial" w:hAnsi="Arial" w:cs="Arial"/>
          <w:color w:val="0D0D0D"/>
          <w:sz w:val="20"/>
          <w:szCs w:val="20"/>
          <w:vertAlign w:val="superscript"/>
        </w:rPr>
        <w:footnoteReference w:id="2"/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) opisana we wniosku aplikacyjnym stanowiącym załącznik do umowy o dofinansowanie nie ulegnie zmianie w całym okresie monitorowania.  </w:t>
      </w:r>
    </w:p>
    <w:p w14:paraId="7BD2063F" w14:textId="7C8CADC4" w:rsidR="00623779" w:rsidRPr="002C2371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>Beneficjent zobowiązany jest do monitorowania sposobu wykorz</w:t>
      </w:r>
      <w:r w:rsidR="00BB4DE0" w:rsidRPr="002C2371">
        <w:rPr>
          <w:rFonts w:ascii="Arial" w:eastAsia="Times New Roman" w:hAnsi="Arial" w:cs="Arial"/>
          <w:sz w:val="20"/>
          <w:szCs w:val="24"/>
          <w:lang w:eastAsia="pl-PL"/>
        </w:rPr>
        <w:t>ystania infrastruktury w 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cyklach rocznych od momentu przyjęcia środka trwałego (składnika infrastruktury) do użytkowania, zgodnie z obowiązującymi go zasadami rachunkowości oraz przedstawiania wyników monitorowania corocznie IZ </w:t>
      </w:r>
      <w:r w:rsidR="001D39AA">
        <w:rPr>
          <w:rFonts w:ascii="Arial" w:eastAsia="Times New Roman" w:hAnsi="Arial" w:cs="Arial"/>
          <w:sz w:val="20"/>
          <w:szCs w:val="24"/>
          <w:lang w:eastAsia="pl-PL"/>
        </w:rPr>
        <w:t>FEM zgodnie ze wzorem stanowiącym załącznik 4a najpóźniej do końca lutego za rok miniony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. Beneficjent zobowiązany jest do monitorowania sposobu wykorzystywania </w:t>
      </w:r>
      <w:r w:rsidR="00EF0B27" w:rsidRPr="002C2371">
        <w:rPr>
          <w:rFonts w:ascii="Arial" w:eastAsia="Times New Roman" w:hAnsi="Arial" w:cs="Arial"/>
          <w:sz w:val="20"/>
          <w:szCs w:val="24"/>
          <w:lang w:eastAsia="pl-PL"/>
        </w:rPr>
        <w:t>infrastruktury w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oparciu o przyjęte i opisane we wn</w:t>
      </w:r>
      <w:r w:rsidR="009A0918">
        <w:rPr>
          <w:rFonts w:ascii="Arial" w:eastAsia="Times New Roman" w:hAnsi="Arial" w:cs="Arial"/>
          <w:sz w:val="20"/>
          <w:szCs w:val="24"/>
          <w:lang w:eastAsia="pl-PL"/>
        </w:rPr>
        <w:t>iosku o dofinansowanie kryteria.</w:t>
      </w:r>
    </w:p>
    <w:p w14:paraId="4346A875" w14:textId="3CAA9B58" w:rsidR="00623779" w:rsidRPr="00362C10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IZ </w:t>
      </w:r>
      <w:r w:rsidR="001D39AA" w:rsidRPr="00362C10">
        <w:rPr>
          <w:rFonts w:ascii="Arial" w:eastAsia="Times New Roman" w:hAnsi="Arial" w:cs="Arial"/>
          <w:sz w:val="20"/>
          <w:szCs w:val="24"/>
          <w:lang w:eastAsia="pl-PL"/>
        </w:rPr>
        <w:t>FEM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przeprowadza weryfikację przekazanych przez Beneficjenta wyników monitorowania, o których mowa w ust. </w:t>
      </w:r>
      <w:r w:rsidR="00326AD2" w:rsidRPr="00362C10">
        <w:rPr>
          <w:rFonts w:ascii="Arial" w:eastAsia="Times New Roman" w:hAnsi="Arial" w:cs="Arial"/>
          <w:sz w:val="20"/>
          <w:szCs w:val="24"/>
          <w:lang w:eastAsia="pl-PL"/>
        </w:rPr>
        <w:t>8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>. W przypadku zwiększenia wykorzystania infrastruktury badawczej na cele działalności gospodarczej w okresie jej amortyz</w:t>
      </w:r>
      <w:r w:rsidR="00732998" w:rsidRPr="00362C10">
        <w:rPr>
          <w:rFonts w:ascii="Arial" w:eastAsia="Times New Roman" w:hAnsi="Arial" w:cs="Arial"/>
          <w:sz w:val="20"/>
          <w:szCs w:val="24"/>
          <w:lang w:eastAsia="pl-PL"/>
        </w:rPr>
        <w:t>acji ponad podział wskazany § 1</w:t>
      </w:r>
      <w:r w:rsidR="00BB4DE0"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ust. </w:t>
      </w:r>
      <w:r w:rsidR="00326AD2"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7 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IZ </w:t>
      </w:r>
      <w:r w:rsidR="001D39AA" w:rsidRPr="00362C10">
        <w:rPr>
          <w:rFonts w:ascii="Arial" w:eastAsia="Times New Roman" w:hAnsi="Arial" w:cs="Arial"/>
          <w:sz w:val="20"/>
          <w:szCs w:val="24"/>
          <w:lang w:eastAsia="pl-PL"/>
        </w:rPr>
        <w:t>FEM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informuje Beneficjenta o konieczności zwrotu środków oraz rozpoczyna proces legalizacji pomocy publicznej.</w:t>
      </w:r>
    </w:p>
    <w:p w14:paraId="08B956DE" w14:textId="78165C8D" w:rsidR="00623779" w:rsidRPr="00362C10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Legalizacja pomocy </w:t>
      </w:r>
      <w:r w:rsidR="00EF0B27" w:rsidRPr="00362C10">
        <w:rPr>
          <w:rFonts w:ascii="Arial" w:eastAsia="Times New Roman" w:hAnsi="Arial" w:cs="Arial"/>
          <w:sz w:val="20"/>
          <w:szCs w:val="24"/>
          <w:lang w:eastAsia="pl-PL"/>
        </w:rPr>
        <w:t>publicznej, o której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mow</w:t>
      </w:r>
      <w:r w:rsidR="00732998" w:rsidRPr="00362C10">
        <w:rPr>
          <w:rFonts w:ascii="Arial" w:eastAsia="Times New Roman" w:hAnsi="Arial" w:cs="Arial"/>
          <w:sz w:val="20"/>
          <w:szCs w:val="24"/>
          <w:lang w:eastAsia="pl-PL"/>
        </w:rPr>
        <w:t>a w § 1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ust. </w:t>
      </w:r>
      <w:r w:rsidR="00326AD2" w:rsidRPr="00362C10">
        <w:rPr>
          <w:rFonts w:ascii="Arial" w:eastAsia="Times New Roman" w:hAnsi="Arial" w:cs="Arial"/>
          <w:sz w:val="20"/>
          <w:szCs w:val="24"/>
          <w:lang w:eastAsia="pl-PL"/>
        </w:rPr>
        <w:t>9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>, wymaga weryfikacji zgodności z obowiązującymi przepisami prawa</w:t>
      </w:r>
      <w:r w:rsidRPr="00362C10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oraz 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podpisania aneksu do umowy o dofinansowanie ustalającego kwotę zalegalizowanej pomocy publicznej </w:t>
      </w:r>
      <w:r w:rsidR="005E29A7" w:rsidRPr="00362C10">
        <w:rPr>
          <w:rFonts w:ascii="Arial" w:eastAsia="Times New Roman" w:hAnsi="Arial" w:cs="Arial"/>
          <w:sz w:val="20"/>
          <w:szCs w:val="24"/>
          <w:lang w:eastAsia="pl-PL"/>
        </w:rPr>
        <w:t>niepodlegającej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zwrotowi.</w:t>
      </w:r>
    </w:p>
    <w:p w14:paraId="49462544" w14:textId="7622C8EE" w:rsidR="00623779" w:rsidRPr="00362C10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Beneficjent jest zobowiązany do zwrotu środków, o których mowa </w:t>
      </w:r>
      <w:r w:rsidR="00EF0B27"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ust. </w:t>
      </w:r>
      <w:r w:rsidR="00326AD2" w:rsidRPr="00362C10">
        <w:rPr>
          <w:rFonts w:ascii="Arial" w:eastAsia="Times New Roman" w:hAnsi="Arial" w:cs="Arial"/>
          <w:sz w:val="20"/>
          <w:szCs w:val="24"/>
          <w:lang w:eastAsia="pl-PL"/>
        </w:rPr>
        <w:t>9</w:t>
      </w:r>
      <w:r w:rsidR="00EF0B27" w:rsidRPr="00362C10">
        <w:rPr>
          <w:rFonts w:ascii="Arial" w:eastAsia="Times New Roman" w:hAnsi="Arial" w:cs="Arial"/>
          <w:sz w:val="20"/>
          <w:szCs w:val="24"/>
          <w:lang w:eastAsia="pl-PL"/>
        </w:rPr>
        <w:t>, w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terminie 30 dni od otrzymania od IZ </w:t>
      </w:r>
      <w:r w:rsidR="001D39AA" w:rsidRPr="00362C10">
        <w:rPr>
          <w:rFonts w:ascii="Arial" w:eastAsia="Times New Roman" w:hAnsi="Arial" w:cs="Arial"/>
          <w:sz w:val="20"/>
          <w:szCs w:val="24"/>
          <w:lang w:eastAsia="pl-PL"/>
        </w:rPr>
        <w:t>FEM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informacji o konieczności dokonania zwrotu.</w:t>
      </w:r>
    </w:p>
    <w:p w14:paraId="23107866" w14:textId="2F8359C8" w:rsidR="00623779" w:rsidRPr="00362C10" w:rsidRDefault="00623779" w:rsidP="0062377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62C10">
        <w:rPr>
          <w:rFonts w:ascii="Arial" w:eastAsia="Times New Roman" w:hAnsi="Arial" w:cs="Arial"/>
          <w:sz w:val="20"/>
          <w:szCs w:val="24"/>
          <w:lang w:eastAsia="pl-PL"/>
        </w:rPr>
        <w:t>Kwota</w:t>
      </w:r>
      <w:r w:rsidR="00732998"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do zwrotu, o której mowa w § 1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 xml:space="preserve"> ust. </w:t>
      </w:r>
      <w:r w:rsidR="00326AD2" w:rsidRPr="00362C10">
        <w:rPr>
          <w:rFonts w:ascii="Arial" w:eastAsia="Times New Roman" w:hAnsi="Arial" w:cs="Arial"/>
          <w:sz w:val="20"/>
          <w:szCs w:val="24"/>
          <w:lang w:eastAsia="pl-PL"/>
        </w:rPr>
        <w:t>9</w:t>
      </w:r>
      <w:r w:rsidRPr="00362C10">
        <w:rPr>
          <w:rFonts w:ascii="Arial" w:eastAsia="Times New Roman" w:hAnsi="Arial" w:cs="Arial"/>
          <w:sz w:val="20"/>
          <w:szCs w:val="24"/>
          <w:lang w:eastAsia="pl-PL"/>
        </w:rPr>
        <w:t>, obliczana jest w oparciu o następujący model:</w:t>
      </w:r>
    </w:p>
    <w:p w14:paraId="6032F4D8" w14:textId="63865789" w:rsidR="00CF648A" w:rsidRPr="00234063" w:rsidRDefault="00CF648A" w:rsidP="00CF648A">
      <w:pPr>
        <w:spacing w:before="120"/>
        <w:ind w:left="720"/>
        <w:contextualSpacing/>
        <w:jc w:val="both"/>
        <w:rPr>
          <w:rFonts w:ascii="Arial" w:eastAsia="Times New Roman" w:hAnsi="Arial" w:cs="Arial"/>
          <w:color w:val="0D0D0D" w:themeColor="text1" w:themeTint="F2"/>
          <w:sz w:val="20"/>
          <w:szCs w:val="20"/>
          <w:lang w:eastAsia="pl-PL"/>
        </w:rPr>
      </w:pPr>
      <w:r w:rsidRPr="00362C10">
        <w:rPr>
          <w:rFonts w:ascii="Arial" w:eastAsia="Times New Roman" w:hAnsi="Arial" w:cs="Arial"/>
          <w:color w:val="0D0D0D" w:themeColor="text1" w:themeTint="F2"/>
          <w:sz w:val="20"/>
          <w:szCs w:val="20"/>
          <w:lang w:eastAsia="pl-PL"/>
        </w:rPr>
        <w:t xml:space="preserve">a) w </w:t>
      </w:r>
      <w:r w:rsidR="00EF0B27" w:rsidRPr="00362C10">
        <w:rPr>
          <w:rFonts w:ascii="Arial" w:eastAsia="Times New Roman" w:hAnsi="Arial" w:cs="Arial"/>
          <w:color w:val="0D0D0D" w:themeColor="text1" w:themeTint="F2"/>
          <w:sz w:val="20"/>
          <w:szCs w:val="20"/>
          <w:lang w:eastAsia="pl-PL"/>
        </w:rPr>
        <w:t>przypadku, gdy</w:t>
      </w:r>
      <w:r w:rsidRPr="00362C10">
        <w:rPr>
          <w:rFonts w:ascii="Arial" w:eastAsia="Times New Roman" w:hAnsi="Arial" w:cs="Arial"/>
          <w:color w:val="0D0D0D" w:themeColor="text1" w:themeTint="F2"/>
          <w:sz w:val="20"/>
          <w:szCs w:val="20"/>
          <w:lang w:eastAsia="pl-PL"/>
        </w:rPr>
        <w:t xml:space="preserve"> cały podatek VAT jest kwalifikowany w projekcie:</w:t>
      </w:r>
    </w:p>
    <w:p w14:paraId="1DE7EE25" w14:textId="77777777" w:rsidR="00CF648A" w:rsidRPr="00234063" w:rsidRDefault="00CF648A" w:rsidP="00CF648A">
      <w:pPr>
        <w:pStyle w:val="Akapitzlist"/>
        <w:jc w:val="center"/>
        <w:rPr>
          <w:rFonts w:ascii="Arial" w:hAnsi="Arial" w:cs="Arial"/>
          <w:b/>
          <w:color w:val="0D0D0D" w:themeColor="text1" w:themeTint="F2"/>
        </w:rPr>
      </w:pPr>
      <w:r w:rsidRPr="00234063">
        <w:rPr>
          <w:rFonts w:ascii="Arial" w:hAnsi="Arial" w:cs="Arial"/>
          <w:b/>
          <w:color w:val="0D0D0D" w:themeColor="text1" w:themeTint="F2"/>
        </w:rPr>
        <w:t>Kwota do zwrotu= (KD/LL)</w:t>
      </w:r>
      <w:r w:rsidRPr="00234063">
        <w:rPr>
          <w:rFonts w:ascii="Arial" w:eastAsia="Calibri" w:hAnsi="Arial" w:cs="Arial"/>
          <w:b/>
          <w:bCs/>
          <w:color w:val="0D0D0D" w:themeColor="text1" w:themeTint="F2"/>
        </w:rPr>
        <w:t xml:space="preserve"> - </w:t>
      </w:r>
      <w:r w:rsidRPr="00234063">
        <w:rPr>
          <w:rFonts w:ascii="Arial" w:hAnsi="Arial" w:cs="Arial"/>
          <w:b/>
          <w:bCs/>
          <w:color w:val="0D0D0D" w:themeColor="text1" w:themeTint="F2"/>
        </w:rPr>
        <w:t>((DG x DDG x (KK/LL)) + (DNG x DDNG x (KK/LL)))</w:t>
      </w:r>
    </w:p>
    <w:p w14:paraId="65A7B597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</w:p>
    <w:p w14:paraId="6DEE4BE0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KD- kwota dofinansowania projektu</w:t>
      </w:r>
      <w:r w:rsidRPr="00234063">
        <w:rPr>
          <w:rStyle w:val="Odwoanieprzypisudolnego"/>
          <w:rFonts w:ascii="Arial" w:hAnsi="Arial" w:cs="Arial"/>
          <w:color w:val="0D0D0D" w:themeColor="text1" w:themeTint="F2"/>
        </w:rPr>
        <w:footnoteReference w:id="3"/>
      </w:r>
      <w:r w:rsidRPr="00234063">
        <w:rPr>
          <w:rFonts w:ascii="Arial" w:hAnsi="Arial" w:cs="Arial"/>
          <w:color w:val="0D0D0D" w:themeColor="text1" w:themeTint="F2"/>
        </w:rPr>
        <w:t xml:space="preserve"> [PLN],</w:t>
      </w:r>
    </w:p>
    <w:p w14:paraId="69E1D166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 xml:space="preserve">KK – koszty kwalifikowane projektu </w:t>
      </w:r>
      <w:r w:rsidRPr="00234063">
        <w:rPr>
          <w:rStyle w:val="Odwoanieprzypisudolnego"/>
          <w:rFonts w:ascii="Arial" w:hAnsi="Arial" w:cs="Arial"/>
          <w:color w:val="0D0D0D" w:themeColor="text1" w:themeTint="F2"/>
        </w:rPr>
        <w:footnoteReference w:id="4"/>
      </w:r>
      <w:r w:rsidRPr="00234063">
        <w:rPr>
          <w:rFonts w:ascii="Arial" w:hAnsi="Arial" w:cs="Arial"/>
          <w:color w:val="0D0D0D" w:themeColor="text1" w:themeTint="F2"/>
        </w:rPr>
        <w:t>[ [PLN],</w:t>
      </w:r>
    </w:p>
    <w:p w14:paraId="172B2E2B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 xml:space="preserve">LL- liczba lat wynikająca z okresu amortyzacji, </w:t>
      </w:r>
    </w:p>
    <w:p w14:paraId="6E96E19D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DG - oznacza % wykorzystania infrastruktury badawczej na cele działalności gospodarczej dla danego roku [%],</w:t>
      </w:r>
    </w:p>
    <w:p w14:paraId="2D5A3481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DDG – oznacza poziom dofinansowania wydatków związanych z działalnością gospodarczą [%],</w:t>
      </w:r>
    </w:p>
    <w:p w14:paraId="789D0510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lastRenderedPageBreak/>
        <w:t>DNG - oznacza % wykorzystania infrastruktury badawczej na cele działalności niegospodarczej dla danego roku [%],</w:t>
      </w:r>
    </w:p>
    <w:p w14:paraId="3AD82C9A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DDNG- oznacza poziom dofinansowania wydatków związanych z działalnością niegospodarczą [%].</w:t>
      </w:r>
    </w:p>
    <w:p w14:paraId="1233D81B" w14:textId="1871C286" w:rsidR="00CF648A" w:rsidRPr="00234063" w:rsidRDefault="00CF648A" w:rsidP="00CF648A">
      <w:pPr>
        <w:spacing w:before="120"/>
        <w:ind w:firstLine="709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234063">
        <w:rPr>
          <w:rFonts w:ascii="Arial" w:hAnsi="Arial" w:cs="Arial"/>
          <w:color w:val="0D0D0D" w:themeColor="text1" w:themeTint="F2"/>
          <w:sz w:val="20"/>
          <w:szCs w:val="20"/>
        </w:rPr>
        <w:t xml:space="preserve">b) w </w:t>
      </w:r>
      <w:r w:rsidR="00EF0B27" w:rsidRPr="00234063">
        <w:rPr>
          <w:rFonts w:ascii="Arial" w:hAnsi="Arial" w:cs="Arial"/>
          <w:color w:val="0D0D0D" w:themeColor="text1" w:themeTint="F2"/>
          <w:sz w:val="20"/>
          <w:szCs w:val="20"/>
        </w:rPr>
        <w:t>przypadku, gdy</w:t>
      </w:r>
      <w:r w:rsidRPr="00234063"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r>
        <w:rPr>
          <w:rFonts w:ascii="Arial" w:hAnsi="Arial" w:cs="Arial"/>
          <w:color w:val="0D0D0D" w:themeColor="text1" w:themeTint="F2"/>
          <w:sz w:val="20"/>
          <w:szCs w:val="20"/>
        </w:rPr>
        <w:t>część podatku</w:t>
      </w:r>
      <w:r w:rsidRPr="00234063">
        <w:rPr>
          <w:rFonts w:ascii="Arial" w:hAnsi="Arial" w:cs="Arial"/>
          <w:color w:val="0D0D0D" w:themeColor="text1" w:themeTint="F2"/>
          <w:sz w:val="20"/>
          <w:szCs w:val="20"/>
        </w:rPr>
        <w:t xml:space="preserve"> VAT jest </w:t>
      </w:r>
      <w:r>
        <w:rPr>
          <w:rFonts w:ascii="Arial" w:hAnsi="Arial" w:cs="Arial"/>
          <w:color w:val="0D0D0D" w:themeColor="text1" w:themeTint="F2"/>
          <w:sz w:val="20"/>
          <w:szCs w:val="20"/>
        </w:rPr>
        <w:t>niekwalifikowana:</w:t>
      </w:r>
    </w:p>
    <w:p w14:paraId="69F63436" w14:textId="77777777" w:rsidR="00CF648A" w:rsidRPr="00234063" w:rsidRDefault="00CF648A" w:rsidP="00CF648A">
      <w:pPr>
        <w:jc w:val="center"/>
        <w:rPr>
          <w:rFonts w:ascii="Arial" w:eastAsiaTheme="minorHAnsi" w:hAnsi="Arial" w:cs="Arial"/>
          <w:i/>
          <w:iCs/>
          <w:color w:val="0D0D0D" w:themeColor="text1" w:themeTint="F2"/>
        </w:rPr>
      </w:pPr>
      <w:r w:rsidRPr="00234063">
        <w:rPr>
          <w:rFonts w:ascii="Arial" w:hAnsi="Arial" w:cs="Arial"/>
          <w:b/>
          <w:color w:val="0D0D0D" w:themeColor="text1" w:themeTint="F2"/>
          <w:sz w:val="20"/>
          <w:szCs w:val="20"/>
        </w:rPr>
        <w:t>Kwota do zwrotu= (</w:t>
      </w:r>
      <w:r w:rsidRPr="00234063">
        <w:rPr>
          <w:rFonts w:ascii="Arial" w:hAnsi="Arial" w:cs="Arial"/>
          <w:i/>
          <w:iCs/>
          <w:color w:val="0D0D0D" w:themeColor="text1" w:themeTint="F2"/>
        </w:rPr>
        <w:t>KD/LL) - [(DDG*(((DG*KB)-VAT)/LL)) + (DDNG* (DNG*KB/LL))]</w:t>
      </w:r>
    </w:p>
    <w:p w14:paraId="253DE27F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KD - kwota dofinansowania projektu</w:t>
      </w:r>
      <w:r w:rsidRPr="00234063">
        <w:rPr>
          <w:rStyle w:val="Odwoanieprzypisudolnego"/>
          <w:rFonts w:ascii="Arial" w:hAnsi="Arial" w:cs="Arial"/>
          <w:color w:val="0D0D0D" w:themeColor="text1" w:themeTint="F2"/>
        </w:rPr>
        <w:footnoteReference w:id="5"/>
      </w:r>
      <w:r w:rsidRPr="00234063">
        <w:rPr>
          <w:rFonts w:ascii="Arial" w:hAnsi="Arial" w:cs="Arial"/>
          <w:color w:val="0D0D0D" w:themeColor="text1" w:themeTint="F2"/>
        </w:rPr>
        <w:t xml:space="preserve"> [PLN],</w:t>
      </w:r>
    </w:p>
    <w:p w14:paraId="5226E4AC" w14:textId="405EDCE2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 xml:space="preserve">KB – koszty </w:t>
      </w:r>
      <w:r w:rsidR="00EF0B27" w:rsidRPr="00234063">
        <w:rPr>
          <w:rFonts w:ascii="Arial" w:hAnsi="Arial" w:cs="Arial"/>
          <w:color w:val="0D0D0D" w:themeColor="text1" w:themeTint="F2"/>
        </w:rPr>
        <w:t>brutto projektu</w:t>
      </w:r>
      <w:r w:rsidRPr="00234063">
        <w:rPr>
          <w:rFonts w:ascii="Arial" w:hAnsi="Arial" w:cs="Arial"/>
          <w:color w:val="0D0D0D" w:themeColor="text1" w:themeTint="F2"/>
        </w:rPr>
        <w:t xml:space="preserve"> </w:t>
      </w:r>
      <w:r w:rsidRPr="00234063">
        <w:rPr>
          <w:rStyle w:val="Odwoanieprzypisudolnego"/>
          <w:rFonts w:ascii="Arial" w:hAnsi="Arial" w:cs="Arial"/>
          <w:color w:val="0D0D0D" w:themeColor="text1" w:themeTint="F2"/>
        </w:rPr>
        <w:footnoteReference w:id="6"/>
      </w:r>
      <w:r w:rsidRPr="00234063">
        <w:rPr>
          <w:rFonts w:ascii="Arial" w:hAnsi="Arial" w:cs="Arial"/>
          <w:color w:val="0D0D0D" w:themeColor="text1" w:themeTint="F2"/>
        </w:rPr>
        <w:t>[ [PLN],</w:t>
      </w:r>
    </w:p>
    <w:p w14:paraId="391F7FB7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VAT –podatek VAT od kosztów wykorzystywanych do działalności gospodarczej</w:t>
      </w:r>
    </w:p>
    <w:p w14:paraId="0873522C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 xml:space="preserve">LL- liczba lat wynikająca z okresu amortyzacji, </w:t>
      </w:r>
    </w:p>
    <w:p w14:paraId="4B24086C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DG - oznacza % wykorzystania infrastruktury badawczej na cele działalności gospodarczej dla danego roku [%],</w:t>
      </w:r>
    </w:p>
    <w:p w14:paraId="4063F80B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DDG – oznacza poziom dofinansowania wydatków związanych z działalnością gospodarczą [%],</w:t>
      </w:r>
    </w:p>
    <w:p w14:paraId="562F8B8C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DNG - oznacza % wykorzystania infrastruktury badawczej na cele działalności niegospodarczej dla danego roku [%],</w:t>
      </w:r>
    </w:p>
    <w:p w14:paraId="7909539F" w14:textId="77777777" w:rsidR="00CF648A" w:rsidRPr="00234063" w:rsidRDefault="00CF648A" w:rsidP="00CF648A">
      <w:pPr>
        <w:pStyle w:val="Akapitzlist"/>
        <w:jc w:val="both"/>
        <w:rPr>
          <w:rFonts w:ascii="Arial" w:hAnsi="Arial" w:cs="Arial"/>
          <w:color w:val="0D0D0D" w:themeColor="text1" w:themeTint="F2"/>
        </w:rPr>
      </w:pPr>
      <w:r w:rsidRPr="00234063">
        <w:rPr>
          <w:rFonts w:ascii="Arial" w:hAnsi="Arial" w:cs="Arial"/>
          <w:color w:val="0D0D0D" w:themeColor="text1" w:themeTint="F2"/>
        </w:rPr>
        <w:t>DDNG- oznacza poziom dofinansowania wydatków związanych z działalnością niegospodarczą [%].</w:t>
      </w:r>
    </w:p>
    <w:p w14:paraId="4E9B781D" w14:textId="77777777" w:rsidR="00623779" w:rsidRPr="002C2371" w:rsidRDefault="00623779" w:rsidP="00623779">
      <w:pPr>
        <w:spacing w:after="0" w:line="276" w:lineRule="auto"/>
        <w:ind w:left="708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D5BDDB5" w14:textId="1F969B48" w:rsidR="00623779" w:rsidRPr="002C2371" w:rsidRDefault="00623779" w:rsidP="00623779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C2371">
        <w:rPr>
          <w:rFonts w:ascii="Arial" w:eastAsia="Times New Roman" w:hAnsi="Arial" w:cs="Arial"/>
          <w:sz w:val="20"/>
          <w:szCs w:val="24"/>
          <w:lang w:eastAsia="pl-PL"/>
        </w:rPr>
        <w:t>W przypadku niedokonania z</w:t>
      </w:r>
      <w:r w:rsidR="00732998" w:rsidRPr="002C2371">
        <w:rPr>
          <w:rFonts w:ascii="Arial" w:eastAsia="Times New Roman" w:hAnsi="Arial" w:cs="Arial"/>
          <w:sz w:val="20"/>
          <w:szCs w:val="24"/>
          <w:lang w:eastAsia="pl-PL"/>
        </w:rPr>
        <w:t>wrotu w terminie określonym § 1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u</w:t>
      </w:r>
      <w:r w:rsidR="00BB4DE0" w:rsidRPr="002C2371">
        <w:rPr>
          <w:rFonts w:ascii="Arial" w:eastAsia="Times New Roman" w:hAnsi="Arial" w:cs="Arial"/>
          <w:sz w:val="20"/>
          <w:szCs w:val="24"/>
          <w:lang w:eastAsia="pl-PL"/>
        </w:rPr>
        <w:t>st. 19 umowy o 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>dofinansowanie stosuje się zasady określone</w:t>
      </w:r>
      <w:r w:rsidR="00732998"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w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732998" w:rsidRPr="002C2371">
        <w:rPr>
          <w:rFonts w:ascii="Arial" w:eastAsia="Times New Roman" w:hAnsi="Arial" w:cs="Arial"/>
          <w:sz w:val="20"/>
          <w:szCs w:val="24"/>
          <w:lang w:eastAsia="pl-PL"/>
        </w:rPr>
        <w:t>Załączniku</w:t>
      </w:r>
      <w:r w:rsidR="00BB4DE0" w:rsidRPr="002C2371">
        <w:rPr>
          <w:rFonts w:ascii="Arial" w:eastAsia="Times New Roman" w:hAnsi="Arial" w:cs="Arial"/>
          <w:sz w:val="20"/>
          <w:szCs w:val="24"/>
          <w:lang w:eastAsia="pl-PL"/>
        </w:rPr>
        <w:t xml:space="preserve"> nr 7 do Umowy o </w:t>
      </w:r>
      <w:r w:rsidR="00732998" w:rsidRPr="002C2371">
        <w:rPr>
          <w:rFonts w:ascii="Arial" w:eastAsia="Times New Roman" w:hAnsi="Arial" w:cs="Arial"/>
          <w:sz w:val="20"/>
          <w:szCs w:val="24"/>
          <w:lang w:eastAsia="pl-PL"/>
        </w:rPr>
        <w:t>dofinansowanie</w:t>
      </w:r>
      <w:r w:rsidRPr="002C2371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0855352F" w14:textId="77777777" w:rsidR="00623779" w:rsidRPr="002C2371" w:rsidRDefault="00623779" w:rsidP="00623779">
      <w:pPr>
        <w:spacing w:before="12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F1C03CA" w14:textId="34386E31" w:rsidR="00623779" w:rsidRPr="00E43A37" w:rsidRDefault="00623779" w:rsidP="00623779">
      <w:pPr>
        <w:spacing w:after="200" w:line="276" w:lineRule="auto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 w:rsidRPr="00E43A37">
        <w:rPr>
          <w:rFonts w:ascii="Arial" w:hAnsi="Arial" w:cs="Arial"/>
          <w:b/>
          <w:color w:val="000000" w:themeColor="text1"/>
          <w:sz w:val="20"/>
        </w:rPr>
        <w:t xml:space="preserve">Monitorowanie źródeł pokrycia kosztów utrzymania infrastruktury badawczej </w:t>
      </w:r>
      <w:r w:rsidR="00791D75" w:rsidRPr="00E43A37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wykorzystywanej do prowadzenia działalności gospodarczej </w:t>
      </w:r>
      <w:r w:rsidRPr="00E43A37">
        <w:rPr>
          <w:rFonts w:ascii="Arial" w:hAnsi="Arial" w:cs="Arial"/>
          <w:b/>
          <w:color w:val="000000" w:themeColor="text1"/>
          <w:sz w:val="20"/>
        </w:rPr>
        <w:t>w okresie realizacji i w okresie jej amortyzacji</w:t>
      </w:r>
    </w:p>
    <w:p w14:paraId="50CA3446" w14:textId="77777777" w:rsidR="00623779" w:rsidRPr="00E43A37" w:rsidRDefault="00623779" w:rsidP="00623779">
      <w:pPr>
        <w:spacing w:before="120" w:after="0"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8443DBD" w14:textId="63311DA1" w:rsidR="00623779" w:rsidRPr="00E43A37" w:rsidRDefault="00623779" w:rsidP="00623779">
      <w:pPr>
        <w:numPr>
          <w:ilvl w:val="0"/>
          <w:numId w:val="15"/>
        </w:numPr>
        <w:spacing w:before="120" w:after="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E43A37">
        <w:rPr>
          <w:rFonts w:ascii="Arial" w:hAnsi="Arial" w:cs="Arial"/>
          <w:color w:val="000000" w:themeColor="text1"/>
          <w:sz w:val="20"/>
        </w:rPr>
        <w:t xml:space="preserve">Beneficjent jest zobowiązany do monitorowania źródeł pokrycia kosztów utrzymania infrastruktury badawczej </w:t>
      </w:r>
      <w:r w:rsidR="00791D75" w:rsidRPr="00E43A37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wykorzystywanej do prowadzenia działalności gospodarczej </w:t>
      </w:r>
      <w:r w:rsidRPr="00E43A37">
        <w:rPr>
          <w:rFonts w:ascii="Arial" w:hAnsi="Arial" w:cs="Arial"/>
          <w:color w:val="000000" w:themeColor="text1"/>
          <w:sz w:val="20"/>
        </w:rPr>
        <w:t xml:space="preserve">w okresie realizacji i w okresie jej amortyzacji oraz przedstawiania wyników monitorowania corocznie </w:t>
      </w:r>
      <w:r w:rsidR="0061552F">
        <w:rPr>
          <w:rFonts w:ascii="Arial" w:hAnsi="Arial" w:cs="Arial"/>
          <w:color w:val="000000" w:themeColor="text1"/>
          <w:sz w:val="20"/>
        </w:rPr>
        <w:t>IZ </w:t>
      </w:r>
      <w:r w:rsidRPr="00E43A37">
        <w:rPr>
          <w:rFonts w:ascii="Arial" w:hAnsi="Arial" w:cs="Arial"/>
          <w:color w:val="000000" w:themeColor="text1"/>
          <w:sz w:val="20"/>
        </w:rPr>
        <w:t>RPO WM.</w:t>
      </w:r>
    </w:p>
    <w:p w14:paraId="6D017378" w14:textId="29554EC5" w:rsidR="00623779" w:rsidRPr="00E43A37" w:rsidRDefault="002F4234" w:rsidP="002F4234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4234">
        <w:rPr>
          <w:rFonts w:ascii="Arial" w:hAnsi="Arial" w:cs="Arial"/>
          <w:color w:val="000000" w:themeColor="text1"/>
          <w:sz w:val="20"/>
          <w:szCs w:val="20"/>
        </w:rPr>
        <w:t>W przypadku zaistnienia zmian w źródłach pokrycia kosztów utrzymania infrastruktury badawczej wykorzystywanej do prowadzenia działalności gospodarczej polegających na uzyskaniu na ww. infrastrukturę środków innych niż środki związane z prowadzeniem działalności gospodarczej tj. w szczególności środków innych niż środki pochodzące ze źródeł prywatnych, działalności komercyjnej oraz środków p</w:t>
      </w:r>
      <w:r>
        <w:rPr>
          <w:rFonts w:ascii="Arial" w:hAnsi="Arial" w:cs="Arial"/>
          <w:color w:val="000000" w:themeColor="text1"/>
          <w:sz w:val="20"/>
          <w:szCs w:val="20"/>
        </w:rPr>
        <w:t>ozyskiwanych w ramach konkursów</w:t>
      </w:r>
      <w:r w:rsidRPr="002F4234">
        <w:rPr>
          <w:rFonts w:ascii="Arial" w:hAnsi="Arial" w:cs="Arial"/>
          <w:color w:val="000000" w:themeColor="text1"/>
          <w:sz w:val="20"/>
          <w:szCs w:val="20"/>
        </w:rPr>
        <w:t>/ grantów na realizację projektów badawczych, IZ RPO WM wzywa Beneficjenta do zwr</w:t>
      </w:r>
      <w:r>
        <w:rPr>
          <w:rFonts w:ascii="Arial" w:hAnsi="Arial" w:cs="Arial"/>
          <w:color w:val="000000" w:themeColor="text1"/>
          <w:sz w:val="20"/>
          <w:szCs w:val="20"/>
        </w:rPr>
        <w:t>otu środków</w:t>
      </w:r>
      <w:r w:rsidR="00791D75" w:rsidRPr="00E43A3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BB7AD84" w14:textId="5D18294B" w:rsidR="00623779" w:rsidRPr="00362C10" w:rsidRDefault="00623779" w:rsidP="00623779">
      <w:pPr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362C10">
        <w:rPr>
          <w:rFonts w:ascii="Arial" w:hAnsi="Arial" w:cs="Arial"/>
          <w:color w:val="000000" w:themeColor="text1"/>
          <w:sz w:val="20"/>
        </w:rPr>
        <w:t xml:space="preserve">Beneficjent jest zobowiązany do zwrotu, o którym mowa </w:t>
      </w:r>
      <w:r w:rsidR="00EF0B27" w:rsidRPr="00362C10">
        <w:rPr>
          <w:rFonts w:ascii="Arial" w:hAnsi="Arial" w:cs="Arial"/>
          <w:color w:val="000000" w:themeColor="text1"/>
          <w:sz w:val="20"/>
        </w:rPr>
        <w:t xml:space="preserve">ust. </w:t>
      </w:r>
      <w:r w:rsidR="00326AD2" w:rsidRPr="00362C10">
        <w:rPr>
          <w:rFonts w:ascii="Arial" w:hAnsi="Arial" w:cs="Arial"/>
          <w:color w:val="000000" w:themeColor="text1"/>
          <w:sz w:val="20"/>
        </w:rPr>
        <w:t>15</w:t>
      </w:r>
      <w:r w:rsidR="00EF0B27" w:rsidRPr="00362C10">
        <w:rPr>
          <w:rFonts w:ascii="Arial" w:hAnsi="Arial" w:cs="Arial"/>
          <w:color w:val="000000" w:themeColor="text1"/>
          <w:sz w:val="20"/>
        </w:rPr>
        <w:t>, w</w:t>
      </w:r>
      <w:r w:rsidRPr="00362C10">
        <w:rPr>
          <w:rFonts w:ascii="Arial" w:hAnsi="Arial" w:cs="Arial"/>
          <w:color w:val="000000" w:themeColor="text1"/>
          <w:sz w:val="20"/>
        </w:rPr>
        <w:t xml:space="preserve"> terminie 30 dni od otrzymania od IZ RPO WM informacji o konieczności dokonania zwrotu środków.</w:t>
      </w:r>
    </w:p>
    <w:p w14:paraId="00888297" w14:textId="02F501B5" w:rsidR="00623779" w:rsidRPr="00362C10" w:rsidRDefault="00623779" w:rsidP="006237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362C10">
        <w:rPr>
          <w:rFonts w:ascii="Arial" w:hAnsi="Arial" w:cs="Arial"/>
          <w:color w:val="000000" w:themeColor="text1"/>
          <w:sz w:val="20"/>
        </w:rPr>
        <w:t>W przypadku niedokonania zwrotu w terminie określonym ust.</w:t>
      </w:r>
      <w:r w:rsidR="00326AD2" w:rsidRPr="00362C10">
        <w:rPr>
          <w:rFonts w:ascii="Arial" w:hAnsi="Arial" w:cs="Arial"/>
          <w:color w:val="000000" w:themeColor="text1"/>
          <w:sz w:val="20"/>
        </w:rPr>
        <w:t>16</w:t>
      </w:r>
      <w:r w:rsidRPr="00362C10">
        <w:rPr>
          <w:rFonts w:ascii="Arial" w:hAnsi="Arial" w:cs="Arial"/>
          <w:color w:val="000000" w:themeColor="text1"/>
          <w:sz w:val="20"/>
        </w:rPr>
        <w:t xml:space="preserve"> zwrot środków nastąpi na zasadach określonych</w:t>
      </w:r>
      <w:r w:rsidR="00732998" w:rsidRPr="00362C10">
        <w:rPr>
          <w:rFonts w:ascii="Arial" w:hAnsi="Arial" w:cs="Arial"/>
          <w:color w:val="000000" w:themeColor="text1"/>
          <w:sz w:val="20"/>
        </w:rPr>
        <w:t xml:space="preserve"> w</w:t>
      </w:r>
      <w:r w:rsidRPr="00362C10">
        <w:rPr>
          <w:rFonts w:ascii="Arial" w:hAnsi="Arial" w:cs="Arial"/>
          <w:color w:val="000000" w:themeColor="text1"/>
          <w:sz w:val="20"/>
        </w:rPr>
        <w:t xml:space="preserve"> </w:t>
      </w:r>
      <w:r w:rsidR="00732998" w:rsidRPr="00362C1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Załączniku nr 7 do Umowy o dofinansowanie</w:t>
      </w:r>
      <w:r w:rsidRPr="00362C10">
        <w:rPr>
          <w:rFonts w:ascii="Arial" w:hAnsi="Arial" w:cs="Arial"/>
          <w:color w:val="000000" w:themeColor="text1"/>
          <w:sz w:val="20"/>
        </w:rPr>
        <w:t>.</w:t>
      </w:r>
    </w:p>
    <w:p w14:paraId="7AD7F3B4" w14:textId="77777777" w:rsidR="00EA4F59" w:rsidRDefault="00EA4F59" w:rsidP="00EA4F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9AD319B" w14:textId="77777777" w:rsidR="00EA4F59" w:rsidRPr="002C2371" w:rsidRDefault="00EA4F59" w:rsidP="00EA4F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295E0A4" w14:textId="7C6F0AAC" w:rsidR="00EA4F59" w:rsidRDefault="00EA4F59" w:rsidP="00EA4F59">
      <w:pPr>
        <w:spacing w:after="200" w:line="276" w:lineRule="auto"/>
        <w:contextualSpacing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Zasady </w:t>
      </w:r>
      <w:r w:rsidR="005C4EA4">
        <w:rPr>
          <w:rFonts w:ascii="Arial" w:hAnsi="Arial" w:cs="Arial"/>
          <w:b/>
          <w:sz w:val="20"/>
        </w:rPr>
        <w:t>spłaty</w:t>
      </w:r>
      <w:r>
        <w:rPr>
          <w:rFonts w:ascii="Arial" w:hAnsi="Arial" w:cs="Arial"/>
          <w:b/>
          <w:sz w:val="20"/>
        </w:rPr>
        <w:t xml:space="preserve"> rekompensaty </w:t>
      </w:r>
    </w:p>
    <w:p w14:paraId="732D76E0" w14:textId="2E3FF92E" w:rsidR="00025026" w:rsidRPr="00025026" w:rsidRDefault="002C1EDE" w:rsidP="00025026">
      <w:pPr>
        <w:numPr>
          <w:ilvl w:val="0"/>
          <w:numId w:val="15"/>
        </w:numPr>
        <w:spacing w:after="0" w:line="276" w:lineRule="auto"/>
        <w:ind w:left="567" w:hanging="141"/>
        <w:contextualSpacing/>
        <w:jc w:val="both"/>
        <w:rPr>
          <w:rFonts w:ascii="Arial" w:hAnsi="Arial" w:cs="Arial"/>
          <w:sz w:val="20"/>
        </w:rPr>
      </w:pPr>
      <w:r w:rsidRPr="00025026">
        <w:rPr>
          <w:rFonts w:ascii="Arial" w:hAnsi="Arial" w:cs="Arial"/>
          <w:sz w:val="20"/>
        </w:rPr>
        <w:t xml:space="preserve">Beneficjent jest zobowiązany do </w:t>
      </w:r>
      <w:r w:rsidR="005C4EA4" w:rsidRPr="00025026">
        <w:rPr>
          <w:rFonts w:ascii="Arial" w:hAnsi="Arial" w:cs="Arial"/>
          <w:sz w:val="20"/>
        </w:rPr>
        <w:t>spłaty</w:t>
      </w:r>
      <w:r w:rsidRPr="00025026">
        <w:rPr>
          <w:rFonts w:ascii="Arial" w:hAnsi="Arial" w:cs="Arial"/>
          <w:sz w:val="20"/>
        </w:rPr>
        <w:t xml:space="preserve"> rekompensaty</w:t>
      </w:r>
      <w:r w:rsidR="00025026" w:rsidRPr="00025026">
        <w:rPr>
          <w:rFonts w:ascii="Arial" w:hAnsi="Arial" w:cs="Arial"/>
          <w:sz w:val="20"/>
        </w:rPr>
        <w:t xml:space="preserve"> –</w:t>
      </w:r>
      <w:r w:rsidRPr="00025026">
        <w:rPr>
          <w:rFonts w:ascii="Arial" w:hAnsi="Arial" w:cs="Arial"/>
          <w:sz w:val="20"/>
        </w:rPr>
        <w:t xml:space="preserve"> </w:t>
      </w:r>
      <w:r w:rsidR="005C4EA4" w:rsidRPr="00025026">
        <w:rPr>
          <w:rFonts w:ascii="Arial" w:hAnsi="Arial" w:cs="Arial"/>
          <w:sz w:val="20"/>
        </w:rPr>
        <w:t>obejmującej</w:t>
      </w:r>
      <w:r w:rsidR="00025026" w:rsidRPr="00025026">
        <w:rPr>
          <w:rFonts w:ascii="Arial" w:hAnsi="Arial" w:cs="Arial"/>
          <w:sz w:val="20"/>
        </w:rPr>
        <w:t>:</w:t>
      </w:r>
    </w:p>
    <w:p w14:paraId="2D1A0536" w14:textId="549C922B" w:rsidR="00025026" w:rsidRPr="00025026" w:rsidRDefault="00025026" w:rsidP="00025026">
      <w:pPr>
        <w:spacing w:after="0" w:line="276" w:lineRule="auto"/>
        <w:ind w:left="567" w:hanging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a) </w:t>
      </w:r>
      <w:r w:rsidRPr="00025026">
        <w:rPr>
          <w:rFonts w:ascii="Arial" w:hAnsi="Arial" w:cs="Arial"/>
          <w:sz w:val="20"/>
        </w:rPr>
        <w:t xml:space="preserve">całkowitą wartość nieruchomości </w:t>
      </w:r>
      <w:r w:rsidR="005E29A7">
        <w:rPr>
          <w:rFonts w:ascii="Arial" w:hAnsi="Arial" w:cs="Arial"/>
          <w:sz w:val="20"/>
        </w:rPr>
        <w:t>zadeklarowanej</w:t>
      </w:r>
      <w:r w:rsidR="005E29A7" w:rsidRPr="00025026">
        <w:rPr>
          <w:rFonts w:ascii="Arial" w:hAnsi="Arial" w:cs="Arial"/>
          <w:sz w:val="20"/>
        </w:rPr>
        <w:t>, jako</w:t>
      </w:r>
      <w:r w:rsidRPr="00025026">
        <w:rPr>
          <w:rFonts w:ascii="Arial" w:hAnsi="Arial" w:cs="Arial"/>
          <w:sz w:val="20"/>
        </w:rPr>
        <w:t xml:space="preserve"> wkład niepieniężny do części gospodarczej lub</w:t>
      </w:r>
      <w:r>
        <w:rPr>
          <w:rFonts w:ascii="Arial" w:hAnsi="Arial" w:cs="Arial"/>
          <w:sz w:val="20"/>
        </w:rPr>
        <w:t>,</w:t>
      </w:r>
    </w:p>
    <w:p w14:paraId="5A46BF4F" w14:textId="77777777" w:rsidR="00025026" w:rsidRPr="00025026" w:rsidRDefault="00025026" w:rsidP="00025026">
      <w:pPr>
        <w:spacing w:after="0" w:line="276" w:lineRule="auto"/>
        <w:ind w:left="567" w:hanging="141"/>
        <w:jc w:val="both"/>
        <w:rPr>
          <w:rFonts w:ascii="Arial" w:hAnsi="Arial" w:cs="Arial"/>
          <w:sz w:val="20"/>
        </w:rPr>
      </w:pPr>
      <w:r w:rsidRPr="00025026">
        <w:rPr>
          <w:rFonts w:ascii="Arial" w:hAnsi="Arial" w:cs="Arial"/>
          <w:sz w:val="20"/>
        </w:rPr>
        <w:t>b)</w:t>
      </w:r>
      <w:r w:rsidRPr="00025026">
        <w:rPr>
          <w:rFonts w:ascii="Arial" w:hAnsi="Arial" w:cs="Arial"/>
          <w:sz w:val="20"/>
        </w:rPr>
        <w:tab/>
        <w:t xml:space="preserve">w odniesieniu do rekompensaty za grunty w przypadkach, w których uczelnie publiczne nabyły prawo własności gruntów w trybie art. 256 ustawy z </w:t>
      </w:r>
      <w:r>
        <w:rPr>
          <w:rFonts w:ascii="Arial" w:hAnsi="Arial" w:cs="Arial"/>
          <w:sz w:val="20"/>
        </w:rPr>
        <w:t>dnia 27 lipca 2005 r. – Prawo o </w:t>
      </w:r>
      <w:r w:rsidRPr="00025026">
        <w:rPr>
          <w:rFonts w:ascii="Arial" w:hAnsi="Arial" w:cs="Arial"/>
          <w:sz w:val="20"/>
        </w:rPr>
        <w:t xml:space="preserve">szkolnictwie </w:t>
      </w:r>
      <w:r w:rsidRPr="00025026">
        <w:rPr>
          <w:rFonts w:ascii="Arial" w:hAnsi="Arial" w:cs="Arial"/>
          <w:sz w:val="20"/>
        </w:rPr>
        <w:lastRenderedPageBreak/>
        <w:t>wyższym – różnicę pomiędzy wartością prawa własności gruntu a wartością prawa użytkowania wieczystego gruntu zadeklarowanego jako wkład niepieniężny do części gospodarczej</w:t>
      </w:r>
    </w:p>
    <w:p w14:paraId="67471607" w14:textId="6726199B" w:rsidR="00025026" w:rsidRDefault="00025026" w:rsidP="00025026">
      <w:pPr>
        <w:spacing w:after="0" w:line="276" w:lineRule="auto"/>
        <w:ind w:left="567"/>
        <w:contextualSpacing/>
        <w:jc w:val="both"/>
        <w:rPr>
          <w:rFonts w:ascii="Arial" w:hAnsi="Arial" w:cs="Arial"/>
          <w:sz w:val="20"/>
          <w:highlight w:val="yellow"/>
        </w:rPr>
      </w:pPr>
      <w:r w:rsidRPr="00025026">
        <w:rPr>
          <w:rFonts w:ascii="Arial" w:hAnsi="Arial" w:cs="Arial"/>
          <w:sz w:val="20"/>
        </w:rPr>
        <w:t>oraz dokonywanej w całości lub w ratach zgodnie z harmonogramem spłat rekompensaty stanowiącym załącznik nr 14 do umowy o dofinansowanie</w:t>
      </w:r>
    </w:p>
    <w:p w14:paraId="7F0F172B" w14:textId="7805803D" w:rsidR="00025026" w:rsidRPr="00025026" w:rsidRDefault="00025026" w:rsidP="00025026">
      <w:pPr>
        <w:pStyle w:val="Akapitzlist"/>
        <w:numPr>
          <w:ilvl w:val="0"/>
          <w:numId w:val="15"/>
        </w:numPr>
        <w:spacing w:line="276" w:lineRule="auto"/>
        <w:ind w:left="567" w:hanging="141"/>
        <w:jc w:val="both"/>
        <w:rPr>
          <w:rFonts w:ascii="Arial" w:hAnsi="Arial" w:cs="Arial"/>
          <w:bCs/>
        </w:rPr>
      </w:pPr>
      <w:r w:rsidRPr="00025026">
        <w:rPr>
          <w:rFonts w:ascii="Arial" w:hAnsi="Arial" w:cs="Arial"/>
        </w:rPr>
        <w:t xml:space="preserve">Ostateczna spłata całości rekompensaty powinna nastąpić w terminie pięciu lat od daty, o której mowa w </w:t>
      </w:r>
      <w:r w:rsidRPr="00025026">
        <w:rPr>
          <w:rFonts w:ascii="Arial" w:hAnsi="Arial" w:cs="Arial"/>
          <w:bCs/>
        </w:rPr>
        <w:t>§ 1 ust. 2 Załącznika nr 10 do Umowy o dofinansowanie.</w:t>
      </w:r>
    </w:p>
    <w:p w14:paraId="37DFBE23" w14:textId="0C4F3FF8" w:rsidR="00B43B5A" w:rsidRPr="00362C10" w:rsidRDefault="00B43B5A" w:rsidP="00025026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EA4F59">
        <w:rPr>
          <w:rFonts w:ascii="Arial" w:hAnsi="Arial" w:cs="Arial"/>
          <w:sz w:val="20"/>
          <w:szCs w:val="20"/>
        </w:rPr>
        <w:t>Na wniosek Beneficjenta, w uzasadnionych przypadkach IZ RPO</w:t>
      </w:r>
      <w:r w:rsidR="0061552F">
        <w:rPr>
          <w:rFonts w:ascii="Arial" w:hAnsi="Arial" w:cs="Arial"/>
          <w:sz w:val="20"/>
          <w:szCs w:val="20"/>
        </w:rPr>
        <w:t xml:space="preserve"> WM</w:t>
      </w:r>
      <w:r w:rsidRPr="00EA4F59">
        <w:rPr>
          <w:rFonts w:ascii="Arial" w:hAnsi="Arial" w:cs="Arial"/>
          <w:sz w:val="20"/>
          <w:szCs w:val="20"/>
        </w:rPr>
        <w:t xml:space="preserve"> może wyrazić zgodę na przesunięcie terminu </w:t>
      </w:r>
      <w:r w:rsidR="00791D75">
        <w:rPr>
          <w:rFonts w:ascii="Arial" w:hAnsi="Arial" w:cs="Arial"/>
          <w:sz w:val="20"/>
          <w:szCs w:val="20"/>
        </w:rPr>
        <w:t xml:space="preserve">spłat </w:t>
      </w:r>
      <w:r w:rsidRPr="00EA4F59">
        <w:rPr>
          <w:rFonts w:ascii="Arial" w:hAnsi="Arial" w:cs="Arial"/>
          <w:sz w:val="20"/>
          <w:szCs w:val="20"/>
        </w:rPr>
        <w:t>poszczególnych</w:t>
      </w:r>
      <w:r w:rsidR="00791D75">
        <w:rPr>
          <w:rFonts w:ascii="Arial" w:hAnsi="Arial" w:cs="Arial"/>
          <w:sz w:val="20"/>
          <w:szCs w:val="20"/>
        </w:rPr>
        <w:t xml:space="preserve"> </w:t>
      </w:r>
      <w:r w:rsidR="00EF0B27" w:rsidRPr="00D57B12">
        <w:rPr>
          <w:rFonts w:ascii="Arial" w:hAnsi="Arial" w:cs="Arial"/>
          <w:color w:val="000000" w:themeColor="text1"/>
          <w:sz w:val="20"/>
          <w:szCs w:val="20"/>
        </w:rPr>
        <w:t xml:space="preserve">rat, </w:t>
      </w:r>
      <w:r w:rsidRPr="00EA4F59">
        <w:rPr>
          <w:rFonts w:ascii="Arial" w:hAnsi="Arial" w:cs="Arial"/>
          <w:sz w:val="20"/>
          <w:szCs w:val="20"/>
        </w:rPr>
        <w:t>z z</w:t>
      </w:r>
      <w:r>
        <w:rPr>
          <w:rFonts w:ascii="Arial" w:hAnsi="Arial" w:cs="Arial"/>
          <w:sz w:val="20"/>
          <w:szCs w:val="20"/>
        </w:rPr>
        <w:t>astrzeżeniem, że nie zostanie przekroczony termin, o </w:t>
      </w:r>
      <w:r w:rsidR="004B79BC" w:rsidRPr="00362C10">
        <w:rPr>
          <w:rFonts w:ascii="Arial" w:hAnsi="Arial" w:cs="Arial"/>
          <w:sz w:val="20"/>
          <w:szCs w:val="20"/>
        </w:rPr>
        <w:t xml:space="preserve">którym mowa w ust. </w:t>
      </w:r>
      <w:r w:rsidR="00326AD2" w:rsidRPr="00362C10">
        <w:rPr>
          <w:rFonts w:ascii="Arial" w:hAnsi="Arial" w:cs="Arial"/>
          <w:sz w:val="20"/>
          <w:szCs w:val="20"/>
        </w:rPr>
        <w:t>19</w:t>
      </w:r>
      <w:r w:rsidRPr="00362C10">
        <w:rPr>
          <w:rFonts w:ascii="Arial" w:hAnsi="Arial" w:cs="Arial"/>
          <w:sz w:val="20"/>
          <w:szCs w:val="20"/>
        </w:rPr>
        <w:t>.</w:t>
      </w:r>
    </w:p>
    <w:p w14:paraId="770367A3" w14:textId="4A427677" w:rsidR="00B43B5A" w:rsidRPr="004B79BC" w:rsidRDefault="00B43B5A" w:rsidP="00025026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Zmiana terminu spłaty lub wartości dokonanych spłat może skutkować koniecznością zawarcia Aneksu do Umowy o dofinansowanie. Decyzję w tej kwestii podejmuje IZ RPO WM, po analizie zgłoszonych zmian w Załączniku nr 14 do Umowy</w:t>
      </w:r>
      <w:r w:rsidR="0077057B">
        <w:rPr>
          <w:rFonts w:ascii="Arial" w:hAnsi="Arial" w:cs="Arial"/>
          <w:sz w:val="20"/>
          <w:szCs w:val="20"/>
        </w:rPr>
        <w:t xml:space="preserve"> o dofinansowanie i informuje o </w:t>
      </w:r>
      <w:r>
        <w:rPr>
          <w:rFonts w:ascii="Arial" w:hAnsi="Arial" w:cs="Arial"/>
          <w:sz w:val="20"/>
          <w:szCs w:val="20"/>
        </w:rPr>
        <w:t>tym fakcie Beneficjenta.</w:t>
      </w:r>
    </w:p>
    <w:p w14:paraId="3A76EEF0" w14:textId="6E16CAB7" w:rsidR="00E16719" w:rsidRDefault="00E16719" w:rsidP="00025026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EA4F59">
        <w:rPr>
          <w:rFonts w:ascii="Arial" w:hAnsi="Arial" w:cs="Arial"/>
          <w:sz w:val="20"/>
          <w:szCs w:val="20"/>
        </w:rPr>
        <w:t xml:space="preserve">Informacja o dokonanych spłatach </w:t>
      </w:r>
      <w:r>
        <w:rPr>
          <w:rFonts w:ascii="Arial" w:hAnsi="Arial" w:cs="Arial"/>
          <w:sz w:val="20"/>
          <w:szCs w:val="20"/>
        </w:rPr>
        <w:t xml:space="preserve">rekompensaty </w:t>
      </w:r>
      <w:r w:rsidRPr="00EA4F59">
        <w:rPr>
          <w:rFonts w:ascii="Arial" w:hAnsi="Arial" w:cs="Arial"/>
          <w:sz w:val="20"/>
          <w:szCs w:val="20"/>
        </w:rPr>
        <w:t xml:space="preserve">powinna być przesyłana do IZ </w:t>
      </w:r>
      <w:r w:rsidR="00B26132">
        <w:rPr>
          <w:rFonts w:ascii="Arial" w:hAnsi="Arial" w:cs="Arial"/>
          <w:sz w:val="20"/>
          <w:szCs w:val="20"/>
        </w:rPr>
        <w:t xml:space="preserve">RPO WM </w:t>
      </w:r>
      <w:r w:rsidR="0077057B">
        <w:rPr>
          <w:rFonts w:ascii="Arial" w:hAnsi="Arial" w:cs="Arial"/>
          <w:sz w:val="20"/>
          <w:szCs w:val="20"/>
        </w:rPr>
        <w:t>w </w:t>
      </w:r>
      <w:r w:rsidRPr="00EA4F59">
        <w:rPr>
          <w:rFonts w:ascii="Arial" w:hAnsi="Arial" w:cs="Arial"/>
          <w:sz w:val="20"/>
          <w:szCs w:val="20"/>
        </w:rPr>
        <w:t>terminie 7 dni od dokonania spłaty</w:t>
      </w:r>
      <w:r>
        <w:rPr>
          <w:rFonts w:ascii="Arial" w:hAnsi="Arial" w:cs="Arial"/>
          <w:sz w:val="20"/>
          <w:szCs w:val="20"/>
        </w:rPr>
        <w:t xml:space="preserve"> (częściowej lub w całości)</w:t>
      </w:r>
      <w:r w:rsidRPr="00EA4F59">
        <w:rPr>
          <w:rFonts w:ascii="Arial" w:hAnsi="Arial" w:cs="Arial"/>
          <w:sz w:val="20"/>
          <w:szCs w:val="20"/>
        </w:rPr>
        <w:t xml:space="preserve">. </w:t>
      </w:r>
    </w:p>
    <w:p w14:paraId="28940BD4" w14:textId="02E90145" w:rsidR="00B26132" w:rsidRDefault="00B26132" w:rsidP="00025026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Razem z </w:t>
      </w:r>
      <w:r w:rsidR="00EF0B27">
        <w:rPr>
          <w:rFonts w:ascii="Arial" w:hAnsi="Arial" w:cs="Arial"/>
          <w:sz w:val="20"/>
          <w:szCs w:val="20"/>
        </w:rPr>
        <w:t>informacją, o której</w:t>
      </w:r>
      <w:r w:rsidR="004B79BC">
        <w:rPr>
          <w:rFonts w:ascii="Arial" w:hAnsi="Arial" w:cs="Arial"/>
          <w:sz w:val="20"/>
          <w:szCs w:val="20"/>
        </w:rPr>
        <w:t xml:space="preserve"> mowa w ust. 30</w:t>
      </w:r>
      <w:r>
        <w:rPr>
          <w:rFonts w:ascii="Arial" w:hAnsi="Arial" w:cs="Arial"/>
          <w:sz w:val="20"/>
          <w:szCs w:val="20"/>
        </w:rPr>
        <w:t xml:space="preserve"> należy przedsta</w:t>
      </w:r>
      <w:r w:rsidR="004B79BC">
        <w:rPr>
          <w:rFonts w:ascii="Arial" w:hAnsi="Arial" w:cs="Arial"/>
          <w:sz w:val="20"/>
          <w:szCs w:val="20"/>
        </w:rPr>
        <w:t xml:space="preserve">wić dokumenty </w:t>
      </w:r>
      <w:r w:rsidR="00EF0B27">
        <w:rPr>
          <w:rFonts w:ascii="Arial" w:hAnsi="Arial" w:cs="Arial"/>
          <w:sz w:val="20"/>
          <w:szCs w:val="20"/>
        </w:rPr>
        <w:t>potwierdzające że</w:t>
      </w:r>
      <w:r>
        <w:rPr>
          <w:rFonts w:ascii="Arial" w:hAnsi="Arial" w:cs="Arial"/>
          <w:sz w:val="20"/>
          <w:szCs w:val="20"/>
        </w:rPr>
        <w:t>:</w:t>
      </w:r>
    </w:p>
    <w:p w14:paraId="3D12AB20" w14:textId="1F9F626A" w:rsidR="00B26132" w:rsidRDefault="00B26132" w:rsidP="00025026">
      <w:p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środki na spłatę rekompensaty pochodziły</w:t>
      </w:r>
      <w:r w:rsidRPr="00EA4F59">
        <w:rPr>
          <w:rFonts w:ascii="Arial" w:hAnsi="Arial" w:cs="Arial"/>
          <w:sz w:val="20"/>
          <w:szCs w:val="20"/>
        </w:rPr>
        <w:t xml:space="preserve"> z działal</w:t>
      </w:r>
      <w:r w:rsidR="00B43B5A">
        <w:rPr>
          <w:rFonts w:ascii="Arial" w:hAnsi="Arial" w:cs="Arial"/>
          <w:sz w:val="20"/>
          <w:szCs w:val="20"/>
        </w:rPr>
        <w:t>ności gospodarczej B</w:t>
      </w:r>
      <w:r>
        <w:rPr>
          <w:rFonts w:ascii="Arial" w:hAnsi="Arial" w:cs="Arial"/>
          <w:sz w:val="20"/>
          <w:szCs w:val="20"/>
        </w:rPr>
        <w:t>eneficjenta,</w:t>
      </w:r>
    </w:p>
    <w:p w14:paraId="321E2AA0" w14:textId="7E44DA03" w:rsidR="004B79BC" w:rsidRDefault="00B26132" w:rsidP="00025026">
      <w:p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warunki spłaty rekompensaty były zgodne z zasadami rynkowymi</w:t>
      </w:r>
      <w:r w:rsidR="00E800FA">
        <w:rPr>
          <w:rFonts w:ascii="Arial" w:hAnsi="Arial" w:cs="Arial"/>
          <w:sz w:val="20"/>
          <w:szCs w:val="20"/>
        </w:rPr>
        <w:t>,</w:t>
      </w:r>
    </w:p>
    <w:p w14:paraId="13CB6DED" w14:textId="326C98C8" w:rsidR="00E800FA" w:rsidRDefault="00E800FA" w:rsidP="00025026">
      <w:p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rekompensata wykorzystywana jest na cele działalności niegospodarczej.</w:t>
      </w:r>
    </w:p>
    <w:p w14:paraId="452E3800" w14:textId="471E672F" w:rsidR="00B26132" w:rsidRPr="004B79BC" w:rsidRDefault="004B79BC" w:rsidP="00025026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Niedokonanie spłaty rekompensaty w terminie, o którym mowa w ust. 27 skutkuje </w:t>
      </w:r>
      <w:r w:rsidRPr="00EA4F59">
        <w:rPr>
          <w:rFonts w:ascii="Arial" w:hAnsi="Arial" w:cs="Arial"/>
          <w:sz w:val="20"/>
          <w:szCs w:val="20"/>
        </w:rPr>
        <w:t xml:space="preserve">zwrotem </w:t>
      </w:r>
      <w:r w:rsidR="0077057B">
        <w:rPr>
          <w:rFonts w:ascii="Arial" w:hAnsi="Arial" w:cs="Arial"/>
          <w:sz w:val="20"/>
          <w:szCs w:val="20"/>
        </w:rPr>
        <w:t>środków</w:t>
      </w:r>
      <w:r>
        <w:rPr>
          <w:rFonts w:ascii="Arial" w:hAnsi="Arial" w:cs="Arial"/>
          <w:sz w:val="20"/>
          <w:szCs w:val="20"/>
        </w:rPr>
        <w:t xml:space="preserve"> na zasadach określonych w Załączniku nr 7</w:t>
      </w:r>
      <w:r w:rsidRPr="00EA4F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umowy o dofinansowanie </w:t>
      </w:r>
      <w:r w:rsidRPr="00EA4F59">
        <w:rPr>
          <w:rFonts w:ascii="Arial" w:hAnsi="Arial" w:cs="Arial"/>
          <w:sz w:val="20"/>
          <w:szCs w:val="20"/>
        </w:rPr>
        <w:t>projektu.</w:t>
      </w:r>
    </w:p>
    <w:p w14:paraId="03175B83" w14:textId="77777777" w:rsidR="00E16719" w:rsidRDefault="00E16719" w:rsidP="00E167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1E54C8" w14:textId="77777777" w:rsidR="00E16719" w:rsidRDefault="00E16719" w:rsidP="00E167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95437E" w14:textId="734B07F8" w:rsidR="00C151C9" w:rsidRPr="00EA4F59" w:rsidRDefault="00C151C9" w:rsidP="00C151C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B1CA11F" w14:textId="082EE069" w:rsidR="001D39AA" w:rsidRDefault="001D39AA">
      <w:pPr>
        <w:spacing w:after="0" w:line="240" w:lineRule="auto"/>
        <w:rPr>
          <w:ins w:id="1" w:author="Krymski, Kamil" w:date="2024-04-04T13:46:00Z"/>
          <w:rFonts w:ascii="Times New Roman" w:hAnsi="Times New Roman"/>
        </w:rPr>
      </w:pPr>
      <w:ins w:id="2" w:author="Krymski, Kamil" w:date="2024-04-04T13:46:00Z">
        <w:r>
          <w:rPr>
            <w:rFonts w:ascii="Times New Roman" w:hAnsi="Times New Roman"/>
          </w:rPr>
          <w:br w:type="page"/>
        </w:r>
      </w:ins>
    </w:p>
    <w:p w14:paraId="18D1C32A" w14:textId="77777777" w:rsidR="001D39AA" w:rsidRDefault="001D39AA" w:rsidP="001D39AA">
      <w:pPr>
        <w:rPr>
          <w:ins w:id="3" w:author="Krymski, Kamil" w:date="2024-04-04T13:47:00Z"/>
          <w:b/>
        </w:rPr>
        <w:sectPr w:rsidR="001D39AA" w:rsidSect="00CF648A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31B6FB6" w14:textId="28E5F416" w:rsidR="001D39AA" w:rsidRDefault="001D39AA" w:rsidP="001D39AA">
      <w:pPr>
        <w:rPr>
          <w:b/>
        </w:rPr>
      </w:pPr>
      <w:r>
        <w:rPr>
          <w:b/>
        </w:rPr>
        <w:lastRenderedPageBreak/>
        <w:t xml:space="preserve">Załącznik 4a Wzór Formularza określający wielkość wykorzystania poszczególnych ŚT/WNiP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232"/>
        <w:gridCol w:w="7513"/>
      </w:tblGrid>
      <w:tr w:rsidR="001D39AA" w14:paraId="75A25A16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997F65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>Nazwa Wnioskodawcy: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1D35" w14:textId="77777777" w:rsidR="001D39AA" w:rsidRDefault="001D39AA" w:rsidP="009A0918"/>
        </w:tc>
      </w:tr>
      <w:tr w:rsidR="001D39AA" w14:paraId="6BB2701B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066E40B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>Tytuł projektu: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631F" w14:textId="77777777" w:rsidR="001D39AA" w:rsidRDefault="001D39AA" w:rsidP="009A0918"/>
        </w:tc>
      </w:tr>
      <w:tr w:rsidR="001D39AA" w14:paraId="648889A0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7839F77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>Nr umowy o dofinansowanie: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22F" w14:textId="77777777" w:rsidR="001D39AA" w:rsidRDefault="001D39AA" w:rsidP="009A0918"/>
        </w:tc>
      </w:tr>
      <w:tr w:rsidR="001D39AA" w14:paraId="14EC5F82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514B62F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 xml:space="preserve">Deklarowany w umowie wskaźnik wykorzystania infrastruktury </w:t>
            </w:r>
          </w:p>
          <w:p w14:paraId="669E1AF7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 xml:space="preserve">(dz. gospodarcza/działalność niegospodarcza):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532A" w14:textId="77777777" w:rsidR="001D39AA" w:rsidRDefault="001D39AA" w:rsidP="009A0918">
            <w:r>
              <w:rPr>
                <w:i/>
              </w:rPr>
              <w:t>np. 40%/60%</w:t>
            </w:r>
          </w:p>
        </w:tc>
      </w:tr>
      <w:tr w:rsidR="001D39AA" w14:paraId="150E649C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B18AB42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 xml:space="preserve">Kryterium podziału na działalność gospodarczą i niegospodarczą: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E330" w14:textId="0F7B58BA" w:rsidR="001D39AA" w:rsidRDefault="001D39AA" w:rsidP="009A0918">
            <w:r>
              <w:rPr>
                <w:i/>
              </w:rPr>
              <w:t>Np. czas/powierzchnia</w:t>
            </w:r>
          </w:p>
        </w:tc>
      </w:tr>
      <w:tr w:rsidR="001D39AA" w14:paraId="2FB62EB1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43662AD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 xml:space="preserve">Etap sprawozdawczy: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74EC" w14:textId="77777777" w:rsidR="001D39AA" w:rsidRDefault="001D39AA" w:rsidP="009A0918">
            <w:r>
              <w:rPr>
                <w:i/>
              </w:rPr>
              <w:t>realizacja/trwałość/po okresie trwałości</w:t>
            </w:r>
          </w:p>
        </w:tc>
      </w:tr>
      <w:tr w:rsidR="001D39AA" w14:paraId="62E1342A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B2A1589" w14:textId="77777777" w:rsidR="001D39AA" w:rsidRDefault="001D39AA" w:rsidP="009A0918">
            <w:pPr>
              <w:rPr>
                <w:b/>
                <w:i/>
              </w:rPr>
            </w:pPr>
            <w:r>
              <w:rPr>
                <w:b/>
              </w:rPr>
              <w:t xml:space="preserve">Data rozpoczęcia monitorowania: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35CA" w14:textId="77777777" w:rsidR="001D39AA" w:rsidRDefault="001D39AA" w:rsidP="009A0918">
            <w:r>
              <w:rPr>
                <w:i/>
              </w:rPr>
              <w:t>data przyjęcia pierwszego ŚT/WNiP do użytkowania</w:t>
            </w:r>
          </w:p>
        </w:tc>
      </w:tr>
      <w:tr w:rsidR="001D39AA" w14:paraId="3F736D90" w14:textId="77777777" w:rsidTr="009A0918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9B086B" w14:textId="77777777" w:rsidR="001D39AA" w:rsidRDefault="001D39AA" w:rsidP="009A0918">
            <w:pPr>
              <w:rPr>
                <w:b/>
              </w:rPr>
            </w:pPr>
            <w:r>
              <w:rPr>
                <w:b/>
              </w:rPr>
              <w:t xml:space="preserve">Data zakończenia monitorowania: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F6EA" w14:textId="77777777" w:rsidR="001D39AA" w:rsidRDefault="001D39AA" w:rsidP="009A0918">
            <w:r>
              <w:rPr>
                <w:i/>
              </w:rPr>
              <w:t>data zakończenia okresu ekonomicznej użyteczności ŚT/WNiP zakupionych w ramach projektu</w:t>
            </w:r>
          </w:p>
        </w:tc>
      </w:tr>
    </w:tbl>
    <w:p w14:paraId="4A3EFF35" w14:textId="77777777" w:rsidR="001D39AA" w:rsidRDefault="001D39AA" w:rsidP="001D39AA">
      <w:pPr>
        <w:spacing w:before="240"/>
      </w:pPr>
      <w:r>
        <w:t>Zgodnie z warunkami określonymi w załączniku nr 4 do umowy o dofinansowanie oświadczam, że w roku ……. wykorzystanie na cele prowadzenia działalności gospodarczej wspartej w ramach przedmiotowego projektu infrastruktury wynosiło: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86"/>
        <w:gridCol w:w="2061"/>
        <w:gridCol w:w="1559"/>
        <w:gridCol w:w="2268"/>
        <w:gridCol w:w="1559"/>
        <w:gridCol w:w="993"/>
        <w:gridCol w:w="2551"/>
        <w:gridCol w:w="2268"/>
      </w:tblGrid>
      <w:tr w:rsidR="001D39AA" w14:paraId="5B6F60AE" w14:textId="77777777" w:rsidTr="009A09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D1828C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8A1D16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ŚT lub WNiP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8AA1F1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ŚT/WNiP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73894B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przyjęcia ŚT/WNiP do użytkowania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66EDEC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zakończenie użytkowania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C22AF5" w14:textId="245F4202" w:rsidR="001D39AA" w:rsidRDefault="001D39AA" w:rsidP="00362C1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Zasób roczny</w:t>
            </w:r>
            <w:r w:rsidR="00362C10">
              <w:rPr>
                <w:rStyle w:val="Odwoanieprzypisudolnego"/>
                <w:b/>
                <w:sz w:val="20"/>
              </w:rPr>
              <w:footnoteReference w:id="7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F6E9FF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Wykorzystanie na cele prowadzenia działalności gospodarczej (w 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7BB22E" w14:textId="77777777" w:rsidR="001D39AA" w:rsidRDefault="001D39AA" w:rsidP="009A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Źródło danych</w:t>
            </w:r>
          </w:p>
        </w:tc>
      </w:tr>
      <w:tr w:rsidR="001D39AA" w14:paraId="02D2F5B4" w14:textId="77777777" w:rsidTr="009A09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E879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E0F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911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0F10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DA5C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FDDF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36FE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617" w14:textId="77777777" w:rsidR="001D39AA" w:rsidRDefault="001D39AA" w:rsidP="009A0918">
            <w:pPr>
              <w:rPr>
                <w:b/>
              </w:rPr>
            </w:pPr>
          </w:p>
        </w:tc>
      </w:tr>
      <w:tr w:rsidR="001D39AA" w14:paraId="74970AE5" w14:textId="77777777" w:rsidTr="009A09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A998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16B2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96B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ADAD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B57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793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ACB1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76B" w14:textId="77777777" w:rsidR="001D39AA" w:rsidRDefault="001D39AA" w:rsidP="009A0918">
            <w:pPr>
              <w:rPr>
                <w:b/>
              </w:rPr>
            </w:pPr>
          </w:p>
        </w:tc>
      </w:tr>
      <w:tr w:rsidR="001D39AA" w14:paraId="27EC7A58" w14:textId="77777777" w:rsidTr="009A09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EA07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EBAF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4394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8F03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3571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F13D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8C0C" w14:textId="77777777" w:rsidR="001D39AA" w:rsidRDefault="001D39AA" w:rsidP="009A091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8EDD" w14:textId="77777777" w:rsidR="001D39AA" w:rsidRDefault="001D39AA" w:rsidP="009A0918">
            <w:pPr>
              <w:rPr>
                <w:b/>
              </w:rPr>
            </w:pPr>
          </w:p>
        </w:tc>
      </w:tr>
    </w:tbl>
    <w:p w14:paraId="361E5571" w14:textId="77777777" w:rsidR="001D39AA" w:rsidRDefault="001D39AA" w:rsidP="001D39AA">
      <w:pPr>
        <w:spacing w:before="240"/>
      </w:pPr>
      <w:r>
        <w:t xml:space="preserve">Jestem świadom odpowiedzialności karnej za składanie fałszywych oświadczeń. Oświadczam, że informacje przedstawione w zakresie wykorzystania infrastruktury badawczej wspartej w ramach projektu pn. …………………………………………………………………………….. są zgodne ze stanem faktycznym i prawnym. </w:t>
      </w:r>
    </w:p>
    <w:p w14:paraId="44C090DD" w14:textId="77777777" w:rsidR="001D39AA" w:rsidRDefault="001D39AA" w:rsidP="001D39AA">
      <w:pPr>
        <w:ind w:left="8496" w:firstLine="708"/>
        <w:jc w:val="center"/>
      </w:pPr>
    </w:p>
    <w:p w14:paraId="2A824CB2" w14:textId="77777777" w:rsidR="001D39AA" w:rsidRDefault="001D39AA" w:rsidP="001D39AA">
      <w:pPr>
        <w:ind w:left="8496" w:firstLine="708"/>
        <w:jc w:val="center"/>
      </w:pPr>
      <w:r>
        <w:t>………………………………………………..</w:t>
      </w:r>
    </w:p>
    <w:p w14:paraId="63C51D68" w14:textId="77777777" w:rsidR="001D39AA" w:rsidRPr="00CE34EC" w:rsidRDefault="001D39AA" w:rsidP="001D39AA">
      <w:pPr>
        <w:spacing w:after="0" w:line="240" w:lineRule="auto"/>
        <w:ind w:left="10620" w:firstLine="708"/>
        <w:rPr>
          <w:rFonts w:ascii="Times New Roman" w:hAnsi="Times New Roman"/>
          <w:i/>
          <w:sz w:val="24"/>
          <w:szCs w:val="24"/>
          <w:lang w:eastAsia="pl-PL"/>
        </w:rPr>
      </w:pPr>
      <w:r w:rsidRPr="00A81295">
        <w:rPr>
          <w:i/>
        </w:rPr>
        <w:t>(podpis)</w:t>
      </w:r>
    </w:p>
    <w:p w14:paraId="0963C223" w14:textId="77777777" w:rsidR="00464622" w:rsidRPr="00623779" w:rsidRDefault="00464622">
      <w:pPr>
        <w:rPr>
          <w:rFonts w:ascii="Times New Roman" w:hAnsi="Times New Roman"/>
        </w:rPr>
      </w:pPr>
    </w:p>
    <w:sectPr w:rsidR="00464622" w:rsidRPr="00623779" w:rsidSect="001D39AA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7D7B4" w14:textId="77777777" w:rsidR="00B7688C" w:rsidRDefault="00B7688C" w:rsidP="00DC5EBF">
      <w:pPr>
        <w:spacing w:after="0" w:line="240" w:lineRule="auto"/>
      </w:pPr>
      <w:r>
        <w:separator/>
      </w:r>
    </w:p>
  </w:endnote>
  <w:endnote w:type="continuationSeparator" w:id="0">
    <w:p w14:paraId="68418CEF" w14:textId="77777777" w:rsidR="00B7688C" w:rsidRDefault="00B7688C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22664" w14:textId="77777777" w:rsidR="00B7688C" w:rsidRDefault="00B7688C" w:rsidP="00DC5EBF">
      <w:pPr>
        <w:spacing w:after="0" w:line="240" w:lineRule="auto"/>
      </w:pPr>
      <w:r>
        <w:separator/>
      </w:r>
    </w:p>
  </w:footnote>
  <w:footnote w:type="continuationSeparator" w:id="0">
    <w:p w14:paraId="00039F34" w14:textId="77777777" w:rsidR="00B7688C" w:rsidRDefault="00B7688C" w:rsidP="00DC5EBF">
      <w:pPr>
        <w:spacing w:after="0" w:line="240" w:lineRule="auto"/>
      </w:pPr>
      <w:r>
        <w:continuationSeparator/>
      </w:r>
    </w:p>
  </w:footnote>
  <w:footnote w:id="1">
    <w:p w14:paraId="66B92A33" w14:textId="513689E1" w:rsidR="009A0918" w:rsidRPr="005A228B" w:rsidRDefault="009A0918" w:rsidP="005A228B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Zgodnie z Komunikatem komisji Zasady ramowe pomocy państwa na działalność badawczą, rozwojową </w:t>
      </w:r>
      <w:r>
        <w:rPr>
          <w:lang w:val="pl-PL"/>
        </w:rPr>
        <w:br/>
        <w:t xml:space="preserve">i innowacyjną (2022/C 414/01): </w:t>
      </w:r>
      <w:r w:rsidRPr="005A228B">
        <w:rPr>
          <w:lang w:val="pl-PL"/>
        </w:rPr>
        <w:t xml:space="preserve">Jeżeli ten sam podmiot prowadzi zarówno działalność o charakterze gospodarczym jak i niegospodarczym, to finansowanie publiczne działalności niegospodarczej nie wchodzi </w:t>
      </w:r>
      <w:r>
        <w:rPr>
          <w:lang w:val="pl-PL"/>
        </w:rPr>
        <w:br/>
      </w:r>
      <w:r w:rsidRPr="005A228B">
        <w:rPr>
          <w:lang w:val="pl-PL"/>
        </w:rPr>
        <w:t xml:space="preserve">w zakres art. 107 ust. 1 Traktatu, jeśli oba rodzaje działalności oraz ich koszty, finansowanie i przychody można wyraźnie rozdzielić w celu uniknięcia subsydiowania skrośnego działalności gospodarczej. Dowodem </w:t>
      </w:r>
      <w:r>
        <w:rPr>
          <w:lang w:val="pl-PL"/>
        </w:rPr>
        <w:br/>
      </w:r>
      <w:r w:rsidRPr="005A228B">
        <w:rPr>
          <w:lang w:val="pl-PL"/>
        </w:rPr>
        <w:t>na odpowiednie rozdzielenie kosztów, finansowania i przychodów mogą być roczne sprawozdania finansowe odpowiedniego podmiotu</w:t>
      </w:r>
      <w:r>
        <w:rPr>
          <w:lang w:val="pl-PL"/>
        </w:rPr>
        <w:t>.</w:t>
      </w:r>
    </w:p>
    <w:p w14:paraId="6894D68B" w14:textId="77777777" w:rsidR="009A0918" w:rsidRPr="005A228B" w:rsidRDefault="009A0918" w:rsidP="005A228B">
      <w:pPr>
        <w:pStyle w:val="Tekstprzypisudolnego"/>
        <w:rPr>
          <w:lang w:val="pl-PL"/>
        </w:rPr>
      </w:pPr>
    </w:p>
    <w:p w14:paraId="72E54FBF" w14:textId="5D152974" w:rsidR="009A0918" w:rsidRPr="005A228B" w:rsidRDefault="009A0918" w:rsidP="005A228B">
      <w:pPr>
        <w:pStyle w:val="Tekstprzypisudolnego"/>
        <w:rPr>
          <w:lang w:val="pl-PL"/>
        </w:rPr>
      </w:pPr>
    </w:p>
  </w:footnote>
  <w:footnote w:id="2">
    <w:p w14:paraId="4C9D581F" w14:textId="36B6E729" w:rsidR="009A0918" w:rsidRPr="00D90D11" w:rsidRDefault="009A0918" w:rsidP="00CF648A">
      <w:pPr>
        <w:pStyle w:val="Tekstprzypisudolnego"/>
        <w:jc w:val="both"/>
        <w:rPr>
          <w:rFonts w:ascii="Arial" w:hAnsi="Arial" w:cs="Arial"/>
        </w:rPr>
      </w:pPr>
      <w:r w:rsidRPr="00D90D11">
        <w:rPr>
          <w:rStyle w:val="Odwoanieprzypisudolnego"/>
          <w:rFonts w:ascii="Arial" w:hAnsi="Arial" w:cs="Arial"/>
          <w:sz w:val="16"/>
        </w:rPr>
        <w:footnoteRef/>
      </w:r>
      <w:r w:rsidRPr="00D90D11">
        <w:rPr>
          <w:rFonts w:ascii="Arial" w:hAnsi="Arial" w:cs="Arial"/>
          <w:sz w:val="16"/>
        </w:rPr>
        <w:t xml:space="preserve"> Zapis może zostać zmodyfikowany, w celu dostosowania go do specyfiki projektu poprzez doprecyzowanie do jakich składników </w:t>
      </w:r>
      <w:r w:rsidRPr="00CF648A">
        <w:rPr>
          <w:rFonts w:ascii="Arial" w:hAnsi="Arial" w:cs="Arial"/>
          <w:color w:val="0D0D0D"/>
          <w:sz w:val="16"/>
        </w:rPr>
        <w:t>infrastruktury odnosi się podział kosztów odzwierciedlający procent ich wykorzystania na cele gospodarcze i niegospodarcze. W przypadku gdy część podatku VAT jest niekwalifikowana podział należy odnieść do kosztów brutto infrastruktury</w:t>
      </w:r>
    </w:p>
  </w:footnote>
  <w:footnote w:id="3">
    <w:p w14:paraId="75D9EBD3" w14:textId="77777777" w:rsidR="009A0918" w:rsidRPr="00D90D11" w:rsidRDefault="009A0918" w:rsidP="00CF648A">
      <w:pPr>
        <w:pStyle w:val="Tekstprzypisudolnego"/>
        <w:jc w:val="both"/>
        <w:rPr>
          <w:rFonts w:ascii="Arial" w:hAnsi="Arial" w:cs="Arial"/>
          <w:sz w:val="16"/>
        </w:rPr>
      </w:pPr>
      <w:r w:rsidRPr="00D90D11">
        <w:rPr>
          <w:rStyle w:val="Odwoanieprzypisudolnego"/>
          <w:rFonts w:ascii="Arial" w:hAnsi="Arial" w:cs="Arial"/>
          <w:sz w:val="16"/>
        </w:rPr>
        <w:footnoteRef/>
      </w:r>
      <w:r w:rsidRPr="00D90D11">
        <w:rPr>
          <w:rFonts w:ascii="Arial" w:hAnsi="Arial" w:cs="Arial"/>
          <w:sz w:val="16"/>
        </w:rPr>
        <w:t xml:space="preserve"> lub części dofinansowania odpowiadającej wartości </w:t>
      </w:r>
      <w:r>
        <w:rPr>
          <w:rFonts w:ascii="Arial" w:hAnsi="Arial" w:cs="Arial"/>
          <w:sz w:val="16"/>
        </w:rPr>
        <w:t xml:space="preserve">dofinansowania </w:t>
      </w:r>
      <w:r w:rsidRPr="00D90D11">
        <w:rPr>
          <w:rFonts w:ascii="Arial" w:hAnsi="Arial" w:cs="Arial"/>
          <w:sz w:val="16"/>
        </w:rPr>
        <w:t>poszczególnych składników infrastruktury podlegających mechanizmowi monitorowania</w:t>
      </w:r>
    </w:p>
  </w:footnote>
  <w:footnote w:id="4">
    <w:p w14:paraId="4439019A" w14:textId="77777777" w:rsidR="009A0918" w:rsidRDefault="009A0918" w:rsidP="00CF648A">
      <w:pPr>
        <w:pStyle w:val="Tekstprzypisudolnego"/>
        <w:jc w:val="both"/>
      </w:pPr>
      <w:r w:rsidRPr="00D90D11">
        <w:rPr>
          <w:rStyle w:val="Odwoanieprzypisudolnego"/>
          <w:rFonts w:ascii="Arial" w:hAnsi="Arial" w:cs="Arial"/>
          <w:sz w:val="16"/>
        </w:rPr>
        <w:footnoteRef/>
      </w:r>
      <w:r w:rsidRPr="00D90D11">
        <w:rPr>
          <w:rFonts w:ascii="Arial" w:hAnsi="Arial" w:cs="Arial"/>
          <w:sz w:val="16"/>
        </w:rPr>
        <w:t xml:space="preserve"> lub część kosztów kwalifikowanych odpowiadających wartości </w:t>
      </w:r>
      <w:r>
        <w:rPr>
          <w:rFonts w:ascii="Arial" w:hAnsi="Arial" w:cs="Arial"/>
          <w:sz w:val="16"/>
        </w:rPr>
        <w:t xml:space="preserve">kosztów kwalifikowanych </w:t>
      </w:r>
      <w:r w:rsidRPr="00D90D11">
        <w:rPr>
          <w:rFonts w:ascii="Arial" w:hAnsi="Arial" w:cs="Arial"/>
          <w:sz w:val="16"/>
        </w:rPr>
        <w:t>poszczególnych składników infrastruktury podlegających mechanizmowi monitorowania</w:t>
      </w:r>
      <w:r w:rsidRPr="00D90D11">
        <w:rPr>
          <w:sz w:val="16"/>
        </w:rPr>
        <w:t xml:space="preserve"> </w:t>
      </w:r>
    </w:p>
  </w:footnote>
  <w:footnote w:id="5">
    <w:p w14:paraId="59FF45D6" w14:textId="77777777" w:rsidR="009A0918" w:rsidRPr="00D90D11" w:rsidRDefault="009A0918" w:rsidP="00CF648A">
      <w:pPr>
        <w:pStyle w:val="Tekstprzypisudolnego"/>
        <w:jc w:val="both"/>
        <w:rPr>
          <w:rFonts w:ascii="Arial" w:hAnsi="Arial" w:cs="Arial"/>
          <w:sz w:val="16"/>
        </w:rPr>
      </w:pPr>
      <w:r w:rsidRPr="00D90D11">
        <w:rPr>
          <w:rStyle w:val="Odwoanieprzypisudolnego"/>
          <w:rFonts w:ascii="Arial" w:hAnsi="Arial" w:cs="Arial"/>
          <w:sz w:val="16"/>
        </w:rPr>
        <w:footnoteRef/>
      </w:r>
      <w:r w:rsidRPr="00D90D11">
        <w:rPr>
          <w:rFonts w:ascii="Arial" w:hAnsi="Arial" w:cs="Arial"/>
          <w:sz w:val="16"/>
        </w:rPr>
        <w:t xml:space="preserve"> lub części dofinansowania odpowiadającej wartości </w:t>
      </w:r>
      <w:r>
        <w:rPr>
          <w:rFonts w:ascii="Arial" w:hAnsi="Arial" w:cs="Arial"/>
          <w:sz w:val="16"/>
        </w:rPr>
        <w:t xml:space="preserve">dofinansowania </w:t>
      </w:r>
      <w:r w:rsidRPr="00D90D11">
        <w:rPr>
          <w:rFonts w:ascii="Arial" w:hAnsi="Arial" w:cs="Arial"/>
          <w:sz w:val="16"/>
        </w:rPr>
        <w:t>poszczególnych składników infrastruktury podlegających mechanizmowi monitorowania</w:t>
      </w:r>
    </w:p>
  </w:footnote>
  <w:footnote w:id="6">
    <w:p w14:paraId="31271B3A" w14:textId="77777777" w:rsidR="009A0918" w:rsidRDefault="009A0918" w:rsidP="00CF648A">
      <w:pPr>
        <w:pStyle w:val="Tekstprzypisudolnego"/>
        <w:jc w:val="both"/>
      </w:pPr>
      <w:r w:rsidRPr="00D90D11">
        <w:rPr>
          <w:rStyle w:val="Odwoanieprzypisudolnego"/>
          <w:rFonts w:ascii="Arial" w:hAnsi="Arial" w:cs="Arial"/>
          <w:sz w:val="16"/>
        </w:rPr>
        <w:footnoteRef/>
      </w:r>
      <w:r w:rsidRPr="00D90D11">
        <w:rPr>
          <w:rFonts w:ascii="Arial" w:hAnsi="Arial" w:cs="Arial"/>
          <w:sz w:val="16"/>
        </w:rPr>
        <w:t xml:space="preserve"> lu</w:t>
      </w:r>
      <w:r>
        <w:rPr>
          <w:rFonts w:ascii="Arial" w:hAnsi="Arial" w:cs="Arial"/>
          <w:sz w:val="16"/>
        </w:rPr>
        <w:t xml:space="preserve">b części kosztów brutto </w:t>
      </w:r>
      <w:r w:rsidRPr="00D90D11">
        <w:rPr>
          <w:rFonts w:ascii="Arial" w:hAnsi="Arial" w:cs="Arial"/>
          <w:sz w:val="16"/>
        </w:rPr>
        <w:t xml:space="preserve">odpowiadających wartości </w:t>
      </w:r>
      <w:r>
        <w:rPr>
          <w:rFonts w:ascii="Arial" w:hAnsi="Arial" w:cs="Arial"/>
          <w:sz w:val="16"/>
        </w:rPr>
        <w:t xml:space="preserve">brutto </w:t>
      </w:r>
      <w:r w:rsidRPr="00D90D11">
        <w:rPr>
          <w:rFonts w:ascii="Arial" w:hAnsi="Arial" w:cs="Arial"/>
          <w:sz w:val="16"/>
        </w:rPr>
        <w:t>poszczególnych składników infrastruktury podlegających mechanizmowi monitorowania</w:t>
      </w:r>
      <w:r w:rsidRPr="00D90D11">
        <w:rPr>
          <w:sz w:val="16"/>
        </w:rPr>
        <w:t xml:space="preserve"> </w:t>
      </w:r>
    </w:p>
  </w:footnote>
  <w:footnote w:id="7">
    <w:p w14:paraId="75741878" w14:textId="1CC4DD39" w:rsidR="00362C10" w:rsidRPr="00362C10" w:rsidRDefault="00362C1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62C10">
        <w:t>Roczna wydajność infrastruktury oznacza zasoby wykorzystywane do prowadzenia działalności obejmujące pełną pulę godzin wszystkich ŚT/WNiP lub powierzchnię użytkową infrastruktury badawczej wspartej ze środków dotacji FEM na lata 2021-2027 w ramach przedmiotowego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A45FB" w14:textId="5E95532E" w:rsidR="009A0918" w:rsidRDefault="009A0918">
    <w:pPr>
      <w:pStyle w:val="Nagwek"/>
    </w:pPr>
    <w:r w:rsidRPr="00491ED4">
      <w:rPr>
        <w:noProof/>
        <w:lang w:eastAsia="pl-PL"/>
      </w:rPr>
      <w:drawing>
        <wp:inline distT="0" distB="0" distL="0" distR="0" wp14:anchorId="21A507B8" wp14:editId="6EEF1212">
          <wp:extent cx="5760720" cy="500380"/>
          <wp:effectExtent l="0" t="0" r="0" b="0"/>
          <wp:docPr id="3" name="Obraz 3" descr="EFRR_kolor-72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-72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DB20D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AC08DB"/>
    <w:multiLevelType w:val="hybridMultilevel"/>
    <w:tmpl w:val="2BC0C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A2C27"/>
    <w:multiLevelType w:val="hybridMultilevel"/>
    <w:tmpl w:val="02107F48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35B54"/>
    <w:multiLevelType w:val="hybridMultilevel"/>
    <w:tmpl w:val="5A04CCDA"/>
    <w:lvl w:ilvl="0" w:tplc="2B40BC0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9702A6"/>
    <w:multiLevelType w:val="hybridMultilevel"/>
    <w:tmpl w:val="88AA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9174E"/>
    <w:multiLevelType w:val="hybridMultilevel"/>
    <w:tmpl w:val="A3FEF42C"/>
    <w:lvl w:ilvl="0" w:tplc="63869B3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39871DE6"/>
    <w:multiLevelType w:val="hybridMultilevel"/>
    <w:tmpl w:val="7FD21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77523"/>
    <w:multiLevelType w:val="hybridMultilevel"/>
    <w:tmpl w:val="0BBA1D5A"/>
    <w:lvl w:ilvl="0" w:tplc="E5BCFD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761390"/>
    <w:multiLevelType w:val="hybridMultilevel"/>
    <w:tmpl w:val="6F6AADF6"/>
    <w:lvl w:ilvl="0" w:tplc="E5BCFD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36B8B"/>
    <w:multiLevelType w:val="hybridMultilevel"/>
    <w:tmpl w:val="4008BF2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C5329E"/>
    <w:multiLevelType w:val="hybridMultilevel"/>
    <w:tmpl w:val="035E6A2A"/>
    <w:lvl w:ilvl="0" w:tplc="E5BCFD26">
      <w:start w:val="1"/>
      <w:numFmt w:val="decimal"/>
      <w:lvlText w:val="%1."/>
      <w:lvlJc w:val="left"/>
      <w:pPr>
        <w:ind w:left="77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68253047"/>
    <w:multiLevelType w:val="hybridMultilevel"/>
    <w:tmpl w:val="B77211D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EB6F0E"/>
    <w:multiLevelType w:val="hybridMultilevel"/>
    <w:tmpl w:val="AF6A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0"/>
  </w:num>
  <w:num w:numId="5">
    <w:abstractNumId w:val="17"/>
  </w:num>
  <w:num w:numId="6">
    <w:abstractNumId w:val="1"/>
  </w:num>
  <w:num w:numId="7">
    <w:abstractNumId w:val="4"/>
  </w:num>
  <w:num w:numId="8">
    <w:abstractNumId w:val="13"/>
  </w:num>
  <w:num w:numId="9">
    <w:abstractNumId w:val="7"/>
  </w:num>
  <w:num w:numId="10">
    <w:abstractNumId w:val="14"/>
  </w:num>
  <w:num w:numId="11">
    <w:abstractNumId w:val="6"/>
  </w:num>
  <w:num w:numId="12">
    <w:abstractNumId w:val="2"/>
  </w:num>
  <w:num w:numId="13">
    <w:abstractNumId w:val="10"/>
  </w:num>
  <w:num w:numId="14">
    <w:abstractNumId w:val="0"/>
  </w:num>
  <w:num w:numId="15">
    <w:abstractNumId w:val="12"/>
  </w:num>
  <w:num w:numId="16">
    <w:abstractNumId w:val="11"/>
  </w:num>
  <w:num w:numId="17">
    <w:abstractNumId w:val="9"/>
  </w:num>
  <w:num w:numId="18">
    <w:abstractNumId w:val="8"/>
  </w:num>
  <w:num w:numId="19">
    <w:abstractNumId w:val="12"/>
  </w:num>
  <w:num w:numId="20">
    <w:abstractNumId w:val="15"/>
  </w:num>
  <w:num w:numId="21">
    <w:abstractNumId w:val="18"/>
  </w:num>
  <w:num w:numId="22">
    <w:abstractNumId w:val="3"/>
  </w:num>
  <w:num w:numId="23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mski, Kamil">
    <w15:presenceInfo w15:providerId="AD" w15:userId="S-1-5-21-2657086810-3006226730-1577894517-1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043CF"/>
    <w:rsid w:val="00025026"/>
    <w:rsid w:val="00064A6C"/>
    <w:rsid w:val="000E427D"/>
    <w:rsid w:val="000E6045"/>
    <w:rsid w:val="0013256C"/>
    <w:rsid w:val="00151169"/>
    <w:rsid w:val="001C61FE"/>
    <w:rsid w:val="001D39AA"/>
    <w:rsid w:val="001D6852"/>
    <w:rsid w:val="001E2C2B"/>
    <w:rsid w:val="001E427A"/>
    <w:rsid w:val="001E7C63"/>
    <w:rsid w:val="0021162B"/>
    <w:rsid w:val="00242192"/>
    <w:rsid w:val="0025430A"/>
    <w:rsid w:val="00261474"/>
    <w:rsid w:val="002C1EDE"/>
    <w:rsid w:val="002C2371"/>
    <w:rsid w:val="002F212E"/>
    <w:rsid w:val="002F2386"/>
    <w:rsid w:val="002F4234"/>
    <w:rsid w:val="00326AD2"/>
    <w:rsid w:val="00353A22"/>
    <w:rsid w:val="003626D0"/>
    <w:rsid w:val="00362C10"/>
    <w:rsid w:val="00370E45"/>
    <w:rsid w:val="00371C3F"/>
    <w:rsid w:val="003725E7"/>
    <w:rsid w:val="00384317"/>
    <w:rsid w:val="003D70DC"/>
    <w:rsid w:val="0042532A"/>
    <w:rsid w:val="004340B5"/>
    <w:rsid w:val="004404F3"/>
    <w:rsid w:val="00452A56"/>
    <w:rsid w:val="00464622"/>
    <w:rsid w:val="004B79BC"/>
    <w:rsid w:val="004C55F2"/>
    <w:rsid w:val="004E1747"/>
    <w:rsid w:val="0054437D"/>
    <w:rsid w:val="00556DCC"/>
    <w:rsid w:val="005A228B"/>
    <w:rsid w:val="005B57B0"/>
    <w:rsid w:val="005C00E5"/>
    <w:rsid w:val="005C4EA4"/>
    <w:rsid w:val="005E29A7"/>
    <w:rsid w:val="005E65AB"/>
    <w:rsid w:val="0061552F"/>
    <w:rsid w:val="00623779"/>
    <w:rsid w:val="00666021"/>
    <w:rsid w:val="00671293"/>
    <w:rsid w:val="00672AC8"/>
    <w:rsid w:val="006E0806"/>
    <w:rsid w:val="006E750B"/>
    <w:rsid w:val="00703674"/>
    <w:rsid w:val="00732998"/>
    <w:rsid w:val="007424E4"/>
    <w:rsid w:val="0074655A"/>
    <w:rsid w:val="00746C25"/>
    <w:rsid w:val="0077057B"/>
    <w:rsid w:val="00791D75"/>
    <w:rsid w:val="007929A2"/>
    <w:rsid w:val="007B1540"/>
    <w:rsid w:val="008027BF"/>
    <w:rsid w:val="00820EF7"/>
    <w:rsid w:val="0082642A"/>
    <w:rsid w:val="00831A45"/>
    <w:rsid w:val="0086351E"/>
    <w:rsid w:val="00864262"/>
    <w:rsid w:val="008B4825"/>
    <w:rsid w:val="009704D9"/>
    <w:rsid w:val="00982488"/>
    <w:rsid w:val="0098384F"/>
    <w:rsid w:val="009A0918"/>
    <w:rsid w:val="009C765F"/>
    <w:rsid w:val="00A62DCA"/>
    <w:rsid w:val="00AD3534"/>
    <w:rsid w:val="00B26132"/>
    <w:rsid w:val="00B43B5A"/>
    <w:rsid w:val="00B47864"/>
    <w:rsid w:val="00B52129"/>
    <w:rsid w:val="00B7688C"/>
    <w:rsid w:val="00B9777D"/>
    <w:rsid w:val="00BA3D86"/>
    <w:rsid w:val="00BB4DE0"/>
    <w:rsid w:val="00BB7539"/>
    <w:rsid w:val="00BE0CBA"/>
    <w:rsid w:val="00C13EEE"/>
    <w:rsid w:val="00C151C9"/>
    <w:rsid w:val="00C32709"/>
    <w:rsid w:val="00C5101A"/>
    <w:rsid w:val="00C60E74"/>
    <w:rsid w:val="00C634C7"/>
    <w:rsid w:val="00C67F44"/>
    <w:rsid w:val="00C9411C"/>
    <w:rsid w:val="00CF648A"/>
    <w:rsid w:val="00D0180E"/>
    <w:rsid w:val="00D137EC"/>
    <w:rsid w:val="00D57B12"/>
    <w:rsid w:val="00D671BB"/>
    <w:rsid w:val="00D86E72"/>
    <w:rsid w:val="00D921BE"/>
    <w:rsid w:val="00DB54EB"/>
    <w:rsid w:val="00DC5EBF"/>
    <w:rsid w:val="00E1415C"/>
    <w:rsid w:val="00E16719"/>
    <w:rsid w:val="00E248C7"/>
    <w:rsid w:val="00E43A37"/>
    <w:rsid w:val="00E800FA"/>
    <w:rsid w:val="00E87DC6"/>
    <w:rsid w:val="00EA4F59"/>
    <w:rsid w:val="00EB6B36"/>
    <w:rsid w:val="00ED2410"/>
    <w:rsid w:val="00EF0B27"/>
    <w:rsid w:val="00F001E0"/>
    <w:rsid w:val="00F01CFC"/>
    <w:rsid w:val="00F27DA6"/>
    <w:rsid w:val="00F65DCA"/>
    <w:rsid w:val="00F706E1"/>
    <w:rsid w:val="00FB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42ADBC"/>
  <w15:docId w15:val="{3594CDDD-7F04-48B4-A79D-B7EC021E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F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25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BA3D86"/>
    <w:rPr>
      <w:i/>
      <w:iCs/>
      <w:color w:val="404040"/>
    </w:rPr>
  </w:style>
  <w:style w:type="paragraph" w:customStyle="1" w:styleId="Default">
    <w:name w:val="Default"/>
    <w:rsid w:val="00EA4F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C1ED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color w:val="00000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C1EDE"/>
    <w:rPr>
      <w:rFonts w:ascii="Times New Roman" w:eastAsia="Times New Roman" w:hAnsi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CF6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48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F6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48A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325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styleId="Tabela-Siatka">
    <w:name w:val="Table Grid"/>
    <w:basedOn w:val="Standardowy"/>
    <w:uiPriority w:val="39"/>
    <w:rsid w:val="001D39A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DC2A0-12AB-4CCE-8DCE-0D46EE8F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1761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12305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262258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Szczurek, Piotr</cp:lastModifiedBy>
  <cp:revision>6</cp:revision>
  <cp:lastPrinted>2018-01-12T13:29:00Z</cp:lastPrinted>
  <dcterms:created xsi:type="dcterms:W3CDTF">2024-04-18T12:08:00Z</dcterms:created>
  <dcterms:modified xsi:type="dcterms:W3CDTF">2024-04-19T08:45:00Z</dcterms:modified>
</cp:coreProperties>
</file>